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C47E7" w14:paraId="5FF25E3C" w14:textId="77777777" w:rsidTr="00D74AE1">
        <w:trPr>
          <w:trHeight w:hRule="exact" w:val="2948"/>
        </w:trPr>
        <w:tc>
          <w:tcPr>
            <w:tcW w:w="11185" w:type="dxa"/>
            <w:vAlign w:val="center"/>
          </w:tcPr>
          <w:p w14:paraId="6DB8A72D" w14:textId="77777777" w:rsidR="00974E99" w:rsidRPr="00CC47E7" w:rsidRDefault="00237785" w:rsidP="00E21A27">
            <w:pPr>
              <w:pStyle w:val="Documenttype"/>
            </w:pPr>
            <w:bookmarkStart w:id="0" w:name="_GoBack" w:colFirst="0" w:colLast="0"/>
            <w:r w:rsidRPr="00CC47E7">
              <w:t xml:space="preserve"> </w:t>
            </w:r>
            <w:r w:rsidR="00974E99" w:rsidRPr="00CC47E7">
              <w:t xml:space="preserve">IALA </w:t>
            </w:r>
            <w:r w:rsidR="0093492E" w:rsidRPr="00CC47E7">
              <w:t>G</w:t>
            </w:r>
            <w:r w:rsidR="00722236" w:rsidRPr="00CC47E7">
              <w:t>uideline</w:t>
            </w:r>
          </w:p>
        </w:tc>
      </w:tr>
      <w:bookmarkEnd w:id="0"/>
    </w:tbl>
    <w:p w14:paraId="70160B6C" w14:textId="77777777" w:rsidR="008972C3" w:rsidRPr="00CC47E7" w:rsidRDefault="008972C3" w:rsidP="003274DB"/>
    <w:p w14:paraId="18C11018" w14:textId="77777777" w:rsidR="00D74AE1" w:rsidRPr="00CC47E7" w:rsidRDefault="00D74AE1" w:rsidP="003274DB"/>
    <w:p w14:paraId="419324E3" w14:textId="77777777" w:rsidR="0093492E" w:rsidRPr="00CC47E7" w:rsidRDefault="008E3818" w:rsidP="0026038D">
      <w:pPr>
        <w:pStyle w:val="Documentnumber"/>
      </w:pPr>
      <w:r w:rsidRPr="00CC47E7">
        <w:t>1087</w:t>
      </w:r>
    </w:p>
    <w:p w14:paraId="44FAECD6" w14:textId="77777777" w:rsidR="0026038D" w:rsidRPr="00CC47E7" w:rsidRDefault="0026038D" w:rsidP="003274DB"/>
    <w:p w14:paraId="695C9572" w14:textId="23B03FD4" w:rsidR="00776004" w:rsidRPr="00CC47E7" w:rsidRDefault="008E3818" w:rsidP="00E21A27">
      <w:pPr>
        <w:pStyle w:val="Documentname"/>
      </w:pPr>
      <w:r w:rsidRPr="00CC47E7">
        <w:t>Procedures for the Management of the IALA Domain under the IHO GI Registry</w:t>
      </w:r>
    </w:p>
    <w:p w14:paraId="1FDE301A" w14:textId="77777777" w:rsidR="00CF49CC" w:rsidRPr="00CC47E7" w:rsidRDefault="00CF49CC" w:rsidP="00D74AE1"/>
    <w:p w14:paraId="29E80853" w14:textId="77777777" w:rsidR="004E0BBB" w:rsidRPr="00CC47E7" w:rsidRDefault="004E0BBB" w:rsidP="00D74AE1"/>
    <w:p w14:paraId="45941871" w14:textId="77777777" w:rsidR="004E0BBB" w:rsidRPr="00CC47E7" w:rsidRDefault="004E0BBB" w:rsidP="00D74AE1"/>
    <w:p w14:paraId="5D7A7B0B" w14:textId="77777777" w:rsidR="004E0BBB" w:rsidRPr="00CC47E7" w:rsidRDefault="004E0BBB" w:rsidP="00D74AE1"/>
    <w:p w14:paraId="3ECF4696" w14:textId="77777777" w:rsidR="004E0BBB" w:rsidRPr="00CC47E7" w:rsidRDefault="004E0BBB" w:rsidP="00D74AE1"/>
    <w:p w14:paraId="30D3D06B" w14:textId="77777777" w:rsidR="004E0BBB" w:rsidRPr="00CC47E7" w:rsidRDefault="004E0BBB" w:rsidP="00D74AE1"/>
    <w:p w14:paraId="48EF703D" w14:textId="77777777" w:rsidR="004E0BBB" w:rsidRPr="00CC47E7" w:rsidRDefault="004E0BBB" w:rsidP="00D74AE1"/>
    <w:p w14:paraId="24B1A60F" w14:textId="77777777" w:rsidR="004E0BBB" w:rsidRPr="00CC47E7" w:rsidRDefault="004E0BBB" w:rsidP="00D74AE1"/>
    <w:p w14:paraId="4E3C5561" w14:textId="77777777" w:rsidR="004E0BBB" w:rsidRPr="00CC47E7" w:rsidRDefault="004E0BBB" w:rsidP="00D74AE1"/>
    <w:p w14:paraId="7BA45276" w14:textId="77777777" w:rsidR="004E0BBB" w:rsidRPr="00CC47E7" w:rsidRDefault="004E0BBB" w:rsidP="00D74AE1"/>
    <w:p w14:paraId="69FC6C1B" w14:textId="77777777" w:rsidR="004E0BBB" w:rsidRPr="00CC47E7" w:rsidRDefault="004E0BBB" w:rsidP="00D74AE1"/>
    <w:p w14:paraId="13CC2FBD" w14:textId="77777777" w:rsidR="004E0BBB" w:rsidRPr="00CC47E7" w:rsidRDefault="004E0BBB" w:rsidP="00D74AE1"/>
    <w:p w14:paraId="1B5016AA" w14:textId="77777777" w:rsidR="004E0BBB" w:rsidRPr="00CC47E7" w:rsidRDefault="004E0BBB" w:rsidP="00D74AE1"/>
    <w:p w14:paraId="6A8249A7" w14:textId="77777777" w:rsidR="004E0BBB" w:rsidRPr="00CC47E7" w:rsidRDefault="004E0BBB" w:rsidP="00D74AE1"/>
    <w:p w14:paraId="235079F7" w14:textId="77777777" w:rsidR="004E0BBB" w:rsidRPr="00CC47E7" w:rsidRDefault="004E0BBB" w:rsidP="00D74AE1"/>
    <w:p w14:paraId="6163BA97" w14:textId="77777777" w:rsidR="004E0BBB" w:rsidRPr="00CC47E7" w:rsidRDefault="004E0BBB" w:rsidP="00D74AE1"/>
    <w:p w14:paraId="49FA2618" w14:textId="77777777" w:rsidR="004E0BBB" w:rsidRPr="00CC47E7" w:rsidRDefault="004E0BBB" w:rsidP="00D74AE1"/>
    <w:p w14:paraId="1C944E7F" w14:textId="77777777" w:rsidR="00734BC6" w:rsidRPr="00CC47E7" w:rsidRDefault="00734BC6" w:rsidP="00D74AE1"/>
    <w:p w14:paraId="00942792" w14:textId="77777777" w:rsidR="004E0BBB" w:rsidRPr="00CC47E7" w:rsidRDefault="004E0BBB" w:rsidP="00D74AE1"/>
    <w:p w14:paraId="4EBEBFD0" w14:textId="77777777" w:rsidR="004E0BBB" w:rsidRPr="00CC47E7" w:rsidRDefault="004E0BBB" w:rsidP="00D74AE1"/>
    <w:p w14:paraId="06D17C1D" w14:textId="77777777" w:rsidR="004E0BBB" w:rsidRPr="00CC47E7" w:rsidRDefault="004E0BBB" w:rsidP="00D74AE1"/>
    <w:p w14:paraId="2D93128B" w14:textId="77777777" w:rsidR="004E0BBB" w:rsidRPr="00CC47E7" w:rsidRDefault="00715FA9" w:rsidP="004E0BBB">
      <w:pPr>
        <w:pStyle w:val="Editionnumber"/>
      </w:pPr>
      <w:r w:rsidRPr="00CC47E7">
        <w:t>Edition 2</w:t>
      </w:r>
      <w:r w:rsidR="00F85DBA" w:rsidRPr="00CC47E7">
        <w:t>.</w:t>
      </w:r>
      <w:r w:rsidRPr="00CC47E7">
        <w:t>0</w:t>
      </w:r>
    </w:p>
    <w:p w14:paraId="7E3B2633" w14:textId="77777777" w:rsidR="004E0BBB" w:rsidRPr="00CC47E7" w:rsidRDefault="00B0284A" w:rsidP="004E0BBB">
      <w:pPr>
        <w:pStyle w:val="Documentdate"/>
      </w:pPr>
      <w:r w:rsidRPr="00CC47E7">
        <w:lastRenderedPageBreak/>
        <w:t>June</w:t>
      </w:r>
      <w:r w:rsidR="00715FA9" w:rsidRPr="00CC47E7">
        <w:t xml:space="preserve"> 2016</w:t>
      </w:r>
    </w:p>
    <w:p w14:paraId="3E356C36" w14:textId="77777777" w:rsidR="00BC27F6" w:rsidRPr="00CC47E7" w:rsidRDefault="00BC27F6" w:rsidP="00D74AE1">
      <w:pPr>
        <w:sectPr w:rsidR="00BC27F6" w:rsidRPr="00CC47E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2852CDC" w14:textId="77777777" w:rsidR="00914E26" w:rsidRPr="00CC47E7" w:rsidRDefault="00914E26" w:rsidP="00914E26">
      <w:pPr>
        <w:pStyle w:val="BodyText"/>
      </w:pPr>
      <w:r w:rsidRPr="00CC47E7">
        <w:lastRenderedPageBreak/>
        <w:t>Revisions to this</w:t>
      </w:r>
      <w:r w:rsidR="006D7580" w:rsidRPr="00CC47E7">
        <w:t xml:space="preserve"> IALA d</w:t>
      </w:r>
      <w:r w:rsidRPr="00CC47E7">
        <w:t xml:space="preserve">ocument are to </w:t>
      </w:r>
      <w:proofErr w:type="gramStart"/>
      <w:r w:rsidRPr="00CC47E7">
        <w:t>be noted</w:t>
      </w:r>
      <w:proofErr w:type="gramEnd"/>
      <w:r w:rsidRPr="00CC47E7">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C47E7" w14:paraId="1071C345" w14:textId="77777777" w:rsidTr="00BE3AC1">
        <w:tc>
          <w:tcPr>
            <w:tcW w:w="1908" w:type="dxa"/>
            <w:shd w:val="clear" w:color="auto" w:fill="auto"/>
          </w:tcPr>
          <w:p w14:paraId="6A16B435" w14:textId="77777777" w:rsidR="00914E26" w:rsidRPr="00CC47E7" w:rsidRDefault="00914E26" w:rsidP="00BE3AC1">
            <w:pPr>
              <w:pStyle w:val="Tableheading"/>
              <w:rPr>
                <w:lang w:val="en-GB"/>
              </w:rPr>
            </w:pPr>
            <w:r w:rsidRPr="00CC47E7">
              <w:rPr>
                <w:lang w:val="en-GB"/>
              </w:rPr>
              <w:t>Date</w:t>
            </w:r>
          </w:p>
        </w:tc>
        <w:tc>
          <w:tcPr>
            <w:tcW w:w="3576" w:type="dxa"/>
            <w:shd w:val="clear" w:color="auto" w:fill="auto"/>
          </w:tcPr>
          <w:p w14:paraId="040C4F9E" w14:textId="77777777" w:rsidR="00914E26" w:rsidRPr="00CC47E7" w:rsidRDefault="00914E26" w:rsidP="00BE3AC1">
            <w:pPr>
              <w:pStyle w:val="Tableheading"/>
              <w:rPr>
                <w:lang w:val="en-GB"/>
              </w:rPr>
            </w:pPr>
            <w:r w:rsidRPr="00CC47E7">
              <w:rPr>
                <w:lang w:val="en-GB"/>
              </w:rPr>
              <w:t>Page / Section Revised</w:t>
            </w:r>
          </w:p>
        </w:tc>
        <w:tc>
          <w:tcPr>
            <w:tcW w:w="5001" w:type="dxa"/>
            <w:shd w:val="clear" w:color="auto" w:fill="auto"/>
          </w:tcPr>
          <w:p w14:paraId="67570543" w14:textId="77777777" w:rsidR="00914E26" w:rsidRPr="00CC47E7" w:rsidRDefault="00914E26" w:rsidP="00BE3AC1">
            <w:pPr>
              <w:pStyle w:val="Tableheading"/>
              <w:rPr>
                <w:lang w:val="en-GB"/>
              </w:rPr>
            </w:pPr>
            <w:r w:rsidRPr="00CC47E7">
              <w:rPr>
                <w:lang w:val="en-GB"/>
              </w:rPr>
              <w:t>Requirement for Revision</w:t>
            </w:r>
          </w:p>
        </w:tc>
      </w:tr>
      <w:tr w:rsidR="00715FA9" w:rsidRPr="00CC47E7" w14:paraId="37EFC47F" w14:textId="77777777" w:rsidTr="005E4659">
        <w:trPr>
          <w:trHeight w:val="851"/>
        </w:trPr>
        <w:tc>
          <w:tcPr>
            <w:tcW w:w="1908" w:type="dxa"/>
            <w:vAlign w:val="center"/>
          </w:tcPr>
          <w:p w14:paraId="775CDF11" w14:textId="77777777" w:rsidR="00715FA9" w:rsidRPr="00CC47E7" w:rsidRDefault="00715FA9" w:rsidP="00BE3AC1">
            <w:pPr>
              <w:pStyle w:val="Tabletext"/>
            </w:pPr>
            <w:r w:rsidRPr="00CC47E7">
              <w:t>25 September 2013</w:t>
            </w:r>
          </w:p>
        </w:tc>
        <w:tc>
          <w:tcPr>
            <w:tcW w:w="3576" w:type="dxa"/>
            <w:vAlign w:val="center"/>
          </w:tcPr>
          <w:p w14:paraId="40E68770" w14:textId="77777777" w:rsidR="00715FA9" w:rsidRPr="00CC47E7" w:rsidRDefault="00715FA9" w:rsidP="00BE3AC1">
            <w:pPr>
              <w:pStyle w:val="Tabletext"/>
            </w:pPr>
          </w:p>
        </w:tc>
        <w:tc>
          <w:tcPr>
            <w:tcW w:w="5001" w:type="dxa"/>
            <w:vAlign w:val="center"/>
          </w:tcPr>
          <w:p w14:paraId="66E69BB1" w14:textId="77777777" w:rsidR="00715FA9" w:rsidRPr="00CC47E7" w:rsidRDefault="00715FA9" w:rsidP="00BE3AC1">
            <w:pPr>
              <w:pStyle w:val="Tabletext"/>
            </w:pPr>
            <w:r w:rsidRPr="00CC47E7">
              <w:t>As result of suggested changes from the workshop on producing an IALA S-100 Product Specification, June 2013</w:t>
            </w:r>
          </w:p>
        </w:tc>
      </w:tr>
      <w:tr w:rsidR="00715FA9" w:rsidRPr="00CC47E7" w14:paraId="72098B40" w14:textId="77777777" w:rsidTr="005E4659">
        <w:trPr>
          <w:trHeight w:val="851"/>
        </w:trPr>
        <w:tc>
          <w:tcPr>
            <w:tcW w:w="1908" w:type="dxa"/>
            <w:vAlign w:val="center"/>
          </w:tcPr>
          <w:p w14:paraId="045204E5" w14:textId="77777777" w:rsidR="00715FA9" w:rsidRPr="00CC47E7" w:rsidRDefault="00B108E4" w:rsidP="00BE3AC1">
            <w:pPr>
              <w:pStyle w:val="Tabletext"/>
              <w:rPr>
                <w:szCs w:val="20"/>
              </w:rPr>
            </w:pPr>
            <w:r w:rsidRPr="00CC47E7">
              <w:rPr>
                <w:szCs w:val="20"/>
              </w:rPr>
              <w:t>June 2016</w:t>
            </w:r>
          </w:p>
        </w:tc>
        <w:tc>
          <w:tcPr>
            <w:tcW w:w="3576" w:type="dxa"/>
            <w:vAlign w:val="center"/>
          </w:tcPr>
          <w:p w14:paraId="599286FA" w14:textId="77777777" w:rsidR="00715FA9" w:rsidRPr="00CC47E7" w:rsidRDefault="00715FA9" w:rsidP="00BE3AC1">
            <w:pPr>
              <w:pStyle w:val="Tabletext"/>
              <w:rPr>
                <w:szCs w:val="20"/>
              </w:rPr>
            </w:pPr>
            <w:r w:rsidRPr="00CC47E7">
              <w:rPr>
                <w:szCs w:val="20"/>
              </w:rPr>
              <w:t>Chapter 6</w:t>
            </w:r>
            <w:r w:rsidR="00B108E4" w:rsidRPr="00CC47E7">
              <w:rPr>
                <w:szCs w:val="20"/>
              </w:rPr>
              <w:t xml:space="preserve"> / Whole document</w:t>
            </w:r>
          </w:p>
        </w:tc>
        <w:tc>
          <w:tcPr>
            <w:tcW w:w="5001" w:type="dxa"/>
            <w:vAlign w:val="center"/>
          </w:tcPr>
          <w:p w14:paraId="65511117" w14:textId="77777777" w:rsidR="00715FA9" w:rsidRPr="00CC47E7" w:rsidRDefault="00715FA9" w:rsidP="00BE3AC1">
            <w:pPr>
              <w:pStyle w:val="Tabletext"/>
            </w:pPr>
            <w:r w:rsidRPr="00CC47E7">
              <w:t xml:space="preserve">Changes to reflect developments in terminology and approach. </w:t>
            </w:r>
            <w:r w:rsidR="006173EB" w:rsidRPr="00CC47E7">
              <w:t xml:space="preserve"> </w:t>
            </w:r>
            <w:r w:rsidRPr="00CC47E7">
              <w:t>Amended procedures for submission of product specifications</w:t>
            </w:r>
            <w:r w:rsidR="00B108E4" w:rsidRPr="00CC47E7">
              <w:t xml:space="preserve">. </w:t>
            </w:r>
            <w:r w:rsidR="006173EB" w:rsidRPr="00CC47E7">
              <w:t xml:space="preserve"> </w:t>
            </w:r>
            <w:r w:rsidR="00B108E4" w:rsidRPr="00CC47E7">
              <w:t>Remove duplication with Guideline 1106</w:t>
            </w:r>
          </w:p>
        </w:tc>
      </w:tr>
      <w:tr w:rsidR="005E4659" w:rsidRPr="00CC47E7" w14:paraId="24C76836" w14:textId="77777777" w:rsidTr="005E4659">
        <w:trPr>
          <w:trHeight w:val="851"/>
        </w:trPr>
        <w:tc>
          <w:tcPr>
            <w:tcW w:w="1908" w:type="dxa"/>
            <w:vAlign w:val="center"/>
          </w:tcPr>
          <w:p w14:paraId="733005AA" w14:textId="28F42BE2" w:rsidR="00914E26" w:rsidRPr="00CC47E7" w:rsidRDefault="00F96E8A" w:rsidP="00914E26">
            <w:pPr>
              <w:pStyle w:val="Tabletext"/>
            </w:pPr>
            <w:r>
              <w:t>Sept 2016</w:t>
            </w:r>
          </w:p>
        </w:tc>
        <w:tc>
          <w:tcPr>
            <w:tcW w:w="3576" w:type="dxa"/>
            <w:vAlign w:val="center"/>
          </w:tcPr>
          <w:p w14:paraId="14564EDC" w14:textId="6771131F" w:rsidR="00914E26" w:rsidRPr="00CC47E7" w:rsidRDefault="00B2236E" w:rsidP="00B2236E">
            <w:pPr>
              <w:pStyle w:val="Tabletext"/>
            </w:pPr>
            <w:r>
              <w:t>Chapter 1 and 4, t</w:t>
            </w:r>
            <w:r w:rsidR="00F96E8A">
              <w:t>able 1</w:t>
            </w:r>
          </w:p>
        </w:tc>
        <w:tc>
          <w:tcPr>
            <w:tcW w:w="5001" w:type="dxa"/>
            <w:vAlign w:val="center"/>
          </w:tcPr>
          <w:p w14:paraId="4E1C0A63" w14:textId="034122C5" w:rsidR="00914E26" w:rsidRPr="00CC47E7" w:rsidRDefault="00F96E8A" w:rsidP="00B108E4">
            <w:pPr>
              <w:pStyle w:val="Tabletext"/>
            </w:pPr>
            <w:r>
              <w:t>Changes in response to Comments from Council (C62)</w:t>
            </w:r>
          </w:p>
        </w:tc>
      </w:tr>
      <w:tr w:rsidR="005E4659" w:rsidRPr="00CC47E7" w14:paraId="07938536" w14:textId="77777777" w:rsidTr="005E4659">
        <w:trPr>
          <w:trHeight w:val="851"/>
        </w:trPr>
        <w:tc>
          <w:tcPr>
            <w:tcW w:w="1908" w:type="dxa"/>
            <w:vAlign w:val="center"/>
          </w:tcPr>
          <w:p w14:paraId="10F596D8" w14:textId="77777777" w:rsidR="00914E26" w:rsidRPr="00CC47E7" w:rsidRDefault="00914E26" w:rsidP="00914E26">
            <w:pPr>
              <w:pStyle w:val="Tabletext"/>
            </w:pPr>
          </w:p>
        </w:tc>
        <w:tc>
          <w:tcPr>
            <w:tcW w:w="3576" w:type="dxa"/>
            <w:vAlign w:val="center"/>
          </w:tcPr>
          <w:p w14:paraId="38A88AED" w14:textId="77777777" w:rsidR="00914E26" w:rsidRPr="00CC47E7" w:rsidRDefault="00914E26" w:rsidP="00914E26">
            <w:pPr>
              <w:pStyle w:val="Tabletext"/>
            </w:pPr>
          </w:p>
        </w:tc>
        <w:tc>
          <w:tcPr>
            <w:tcW w:w="5001" w:type="dxa"/>
            <w:vAlign w:val="center"/>
          </w:tcPr>
          <w:p w14:paraId="34E67140" w14:textId="77777777" w:rsidR="00914E26" w:rsidRPr="00CC47E7" w:rsidRDefault="00914E26" w:rsidP="00914E26">
            <w:pPr>
              <w:pStyle w:val="Tabletext"/>
            </w:pPr>
          </w:p>
        </w:tc>
      </w:tr>
      <w:tr w:rsidR="005E4659" w:rsidRPr="00CC47E7" w14:paraId="13896C88" w14:textId="77777777" w:rsidTr="005E4659">
        <w:trPr>
          <w:trHeight w:val="851"/>
        </w:trPr>
        <w:tc>
          <w:tcPr>
            <w:tcW w:w="1908" w:type="dxa"/>
            <w:vAlign w:val="center"/>
          </w:tcPr>
          <w:p w14:paraId="416A1DBE" w14:textId="77777777" w:rsidR="00914E26" w:rsidRPr="00CC47E7" w:rsidRDefault="00914E26" w:rsidP="00914E26">
            <w:pPr>
              <w:pStyle w:val="Tabletext"/>
            </w:pPr>
          </w:p>
        </w:tc>
        <w:tc>
          <w:tcPr>
            <w:tcW w:w="3576" w:type="dxa"/>
            <w:vAlign w:val="center"/>
          </w:tcPr>
          <w:p w14:paraId="1F03D38C" w14:textId="77777777" w:rsidR="00914E26" w:rsidRPr="00CC47E7" w:rsidRDefault="00914E26" w:rsidP="00914E26">
            <w:pPr>
              <w:pStyle w:val="Tabletext"/>
            </w:pPr>
          </w:p>
        </w:tc>
        <w:tc>
          <w:tcPr>
            <w:tcW w:w="5001" w:type="dxa"/>
            <w:vAlign w:val="center"/>
          </w:tcPr>
          <w:p w14:paraId="70D76D4F" w14:textId="77777777" w:rsidR="00914E26" w:rsidRPr="00CC47E7" w:rsidRDefault="00914E26" w:rsidP="00914E26">
            <w:pPr>
              <w:pStyle w:val="Tabletext"/>
            </w:pPr>
          </w:p>
        </w:tc>
      </w:tr>
      <w:tr w:rsidR="005E4659" w:rsidRPr="00CC47E7" w14:paraId="54416016" w14:textId="77777777" w:rsidTr="005E4659">
        <w:trPr>
          <w:trHeight w:val="851"/>
        </w:trPr>
        <w:tc>
          <w:tcPr>
            <w:tcW w:w="1908" w:type="dxa"/>
            <w:vAlign w:val="center"/>
          </w:tcPr>
          <w:p w14:paraId="1A156890" w14:textId="77777777" w:rsidR="00914E26" w:rsidRPr="00CC47E7" w:rsidRDefault="00914E26" w:rsidP="00914E26">
            <w:pPr>
              <w:pStyle w:val="Tabletext"/>
            </w:pPr>
          </w:p>
        </w:tc>
        <w:tc>
          <w:tcPr>
            <w:tcW w:w="3576" w:type="dxa"/>
            <w:vAlign w:val="center"/>
          </w:tcPr>
          <w:p w14:paraId="425916E8" w14:textId="77777777" w:rsidR="00914E26" w:rsidRPr="00CC47E7" w:rsidRDefault="00914E26" w:rsidP="00914E26">
            <w:pPr>
              <w:pStyle w:val="Tabletext"/>
            </w:pPr>
          </w:p>
        </w:tc>
        <w:tc>
          <w:tcPr>
            <w:tcW w:w="5001" w:type="dxa"/>
            <w:vAlign w:val="center"/>
          </w:tcPr>
          <w:p w14:paraId="6ED09DC4" w14:textId="77777777" w:rsidR="00914E26" w:rsidRPr="00CC47E7" w:rsidRDefault="00914E26" w:rsidP="00914E26">
            <w:pPr>
              <w:pStyle w:val="Tabletext"/>
            </w:pPr>
          </w:p>
        </w:tc>
      </w:tr>
      <w:tr w:rsidR="005E4659" w:rsidRPr="00CC47E7" w14:paraId="5C04C163" w14:textId="77777777" w:rsidTr="005E4659">
        <w:trPr>
          <w:trHeight w:val="851"/>
        </w:trPr>
        <w:tc>
          <w:tcPr>
            <w:tcW w:w="1908" w:type="dxa"/>
            <w:vAlign w:val="center"/>
          </w:tcPr>
          <w:p w14:paraId="6B101DCE" w14:textId="77777777" w:rsidR="00914E26" w:rsidRPr="00CC47E7" w:rsidRDefault="00914E26" w:rsidP="00914E26">
            <w:pPr>
              <w:pStyle w:val="Tabletext"/>
            </w:pPr>
          </w:p>
        </w:tc>
        <w:tc>
          <w:tcPr>
            <w:tcW w:w="3576" w:type="dxa"/>
            <w:vAlign w:val="center"/>
          </w:tcPr>
          <w:p w14:paraId="645464AA" w14:textId="77777777" w:rsidR="00914E26" w:rsidRPr="00CC47E7" w:rsidRDefault="00914E26" w:rsidP="00914E26">
            <w:pPr>
              <w:pStyle w:val="Tabletext"/>
            </w:pPr>
          </w:p>
        </w:tc>
        <w:tc>
          <w:tcPr>
            <w:tcW w:w="5001" w:type="dxa"/>
            <w:vAlign w:val="center"/>
          </w:tcPr>
          <w:p w14:paraId="14A6BF47" w14:textId="77777777" w:rsidR="00914E26" w:rsidRPr="00CC47E7" w:rsidRDefault="00914E26" w:rsidP="00914E26">
            <w:pPr>
              <w:pStyle w:val="Tabletext"/>
            </w:pPr>
          </w:p>
        </w:tc>
      </w:tr>
    </w:tbl>
    <w:p w14:paraId="3D7BCE74" w14:textId="77777777" w:rsidR="00914E26" w:rsidRPr="00CC47E7" w:rsidRDefault="00914E26" w:rsidP="00D74AE1"/>
    <w:p w14:paraId="51AC09A9" w14:textId="77777777" w:rsidR="005E4659" w:rsidRPr="00CC47E7" w:rsidRDefault="005E4659" w:rsidP="00914E26">
      <w:pPr>
        <w:spacing w:after="200" w:line="276" w:lineRule="auto"/>
        <w:sectPr w:rsidR="005E4659" w:rsidRPr="00CC47E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4FFB8A36" w14:textId="77777777" w:rsidR="00A33350" w:rsidRPr="00CC47E7" w:rsidRDefault="004A4EC4">
      <w:pPr>
        <w:pStyle w:val="TOC1"/>
        <w:rPr>
          <w:rFonts w:eastAsiaTheme="minorEastAsia"/>
          <w:b w:val="0"/>
          <w:noProof w:val="0"/>
          <w:color w:val="auto"/>
          <w:sz w:val="24"/>
          <w:szCs w:val="24"/>
        </w:rPr>
      </w:pPr>
      <w:r w:rsidRPr="00CC47E7">
        <w:rPr>
          <w:rFonts w:eastAsia="Times New Roman" w:cs="Times New Roman"/>
          <w:b w:val="0"/>
          <w:noProof w:val="0"/>
          <w:szCs w:val="20"/>
        </w:rPr>
        <w:lastRenderedPageBreak/>
        <w:fldChar w:fldCharType="begin"/>
      </w:r>
      <w:r w:rsidRPr="00CC47E7">
        <w:rPr>
          <w:rFonts w:eastAsia="Times New Roman" w:cs="Times New Roman"/>
          <w:b w:val="0"/>
          <w:noProof w:val="0"/>
          <w:szCs w:val="20"/>
        </w:rPr>
        <w:instrText xml:space="preserve"> TOC \o "1-3" \t "Annex,4,Appendix,5" </w:instrText>
      </w:r>
      <w:r w:rsidRPr="00CC47E7">
        <w:rPr>
          <w:rFonts w:eastAsia="Times New Roman" w:cs="Times New Roman"/>
          <w:b w:val="0"/>
          <w:noProof w:val="0"/>
          <w:szCs w:val="20"/>
        </w:rPr>
        <w:fldChar w:fldCharType="separate"/>
      </w:r>
      <w:r w:rsidR="00A33350" w:rsidRPr="00CC47E7">
        <w:rPr>
          <w:rFonts w:cs="Times New Roman"/>
          <w:noProof w:val="0"/>
        </w:rPr>
        <w:t>1</w:t>
      </w:r>
      <w:r w:rsidR="00A33350" w:rsidRPr="00CC47E7">
        <w:rPr>
          <w:rFonts w:eastAsiaTheme="minorEastAsia"/>
          <w:b w:val="0"/>
          <w:noProof w:val="0"/>
          <w:color w:val="auto"/>
          <w:sz w:val="24"/>
          <w:szCs w:val="24"/>
        </w:rPr>
        <w:tab/>
      </w:r>
      <w:r w:rsidR="00A33350" w:rsidRPr="00CC47E7">
        <w:rPr>
          <w:noProof w:val="0"/>
        </w:rPr>
        <w:t>INTRODUCTION</w:t>
      </w:r>
      <w:r w:rsidR="00A33350" w:rsidRPr="00CC47E7">
        <w:rPr>
          <w:noProof w:val="0"/>
        </w:rPr>
        <w:tab/>
      </w:r>
      <w:r w:rsidR="00A33350" w:rsidRPr="00CC47E7">
        <w:rPr>
          <w:noProof w:val="0"/>
        </w:rPr>
        <w:fldChar w:fldCharType="begin"/>
      </w:r>
      <w:r w:rsidR="00A33350" w:rsidRPr="00CC47E7">
        <w:rPr>
          <w:noProof w:val="0"/>
        </w:rPr>
        <w:instrText xml:space="preserve"> PAGEREF _Toc449949783 \h </w:instrText>
      </w:r>
      <w:r w:rsidR="00A33350" w:rsidRPr="00CC47E7">
        <w:rPr>
          <w:noProof w:val="0"/>
        </w:rPr>
      </w:r>
      <w:r w:rsidR="00A33350" w:rsidRPr="00CC47E7">
        <w:rPr>
          <w:noProof w:val="0"/>
        </w:rPr>
        <w:fldChar w:fldCharType="separate"/>
      </w:r>
      <w:r w:rsidR="00A33350" w:rsidRPr="00CC47E7">
        <w:rPr>
          <w:noProof w:val="0"/>
        </w:rPr>
        <w:t>5</w:t>
      </w:r>
      <w:r w:rsidR="00A33350" w:rsidRPr="00CC47E7">
        <w:rPr>
          <w:noProof w:val="0"/>
        </w:rPr>
        <w:fldChar w:fldCharType="end"/>
      </w:r>
    </w:p>
    <w:p w14:paraId="7FF21015"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2</w:t>
      </w:r>
      <w:r w:rsidRPr="00CC47E7">
        <w:rPr>
          <w:rFonts w:eastAsiaTheme="minorEastAsia"/>
          <w:b w:val="0"/>
          <w:noProof w:val="0"/>
          <w:color w:val="auto"/>
          <w:sz w:val="24"/>
          <w:szCs w:val="24"/>
        </w:rPr>
        <w:tab/>
      </w:r>
      <w:r w:rsidRPr="00CC47E7">
        <w:rPr>
          <w:noProof w:val="0"/>
        </w:rPr>
        <w:t>BACKGROUND</w:t>
      </w:r>
      <w:r w:rsidRPr="00CC47E7">
        <w:rPr>
          <w:noProof w:val="0"/>
        </w:rPr>
        <w:tab/>
      </w:r>
      <w:r w:rsidRPr="00CC47E7">
        <w:rPr>
          <w:noProof w:val="0"/>
        </w:rPr>
        <w:fldChar w:fldCharType="begin"/>
      </w:r>
      <w:r w:rsidRPr="00CC47E7">
        <w:rPr>
          <w:noProof w:val="0"/>
        </w:rPr>
        <w:instrText xml:space="preserve"> PAGEREF _Toc449949784 \h </w:instrText>
      </w:r>
      <w:r w:rsidRPr="00CC47E7">
        <w:rPr>
          <w:noProof w:val="0"/>
        </w:rPr>
      </w:r>
      <w:r w:rsidRPr="00CC47E7">
        <w:rPr>
          <w:noProof w:val="0"/>
        </w:rPr>
        <w:fldChar w:fldCharType="separate"/>
      </w:r>
      <w:r w:rsidRPr="00CC47E7">
        <w:rPr>
          <w:noProof w:val="0"/>
        </w:rPr>
        <w:t>5</w:t>
      </w:r>
      <w:r w:rsidRPr="00CC47E7">
        <w:rPr>
          <w:noProof w:val="0"/>
        </w:rPr>
        <w:fldChar w:fldCharType="end"/>
      </w:r>
    </w:p>
    <w:p w14:paraId="045FE700"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3</w:t>
      </w:r>
      <w:r w:rsidRPr="00CC47E7">
        <w:rPr>
          <w:rFonts w:eastAsiaTheme="minorEastAsia"/>
          <w:b w:val="0"/>
          <w:noProof w:val="0"/>
          <w:color w:val="auto"/>
          <w:sz w:val="24"/>
          <w:szCs w:val="24"/>
        </w:rPr>
        <w:tab/>
      </w:r>
      <w:r w:rsidRPr="00CC47E7">
        <w:rPr>
          <w:noProof w:val="0"/>
        </w:rPr>
        <w:t>SCOPE</w:t>
      </w:r>
      <w:r w:rsidRPr="00CC47E7">
        <w:rPr>
          <w:noProof w:val="0"/>
        </w:rPr>
        <w:tab/>
      </w:r>
      <w:r w:rsidRPr="00CC47E7">
        <w:rPr>
          <w:noProof w:val="0"/>
        </w:rPr>
        <w:fldChar w:fldCharType="begin"/>
      </w:r>
      <w:r w:rsidRPr="00CC47E7">
        <w:rPr>
          <w:noProof w:val="0"/>
        </w:rPr>
        <w:instrText xml:space="preserve"> PAGEREF _Toc449949785 \h </w:instrText>
      </w:r>
      <w:r w:rsidRPr="00CC47E7">
        <w:rPr>
          <w:noProof w:val="0"/>
        </w:rPr>
      </w:r>
      <w:r w:rsidRPr="00CC47E7">
        <w:rPr>
          <w:noProof w:val="0"/>
        </w:rPr>
        <w:fldChar w:fldCharType="separate"/>
      </w:r>
      <w:r w:rsidRPr="00CC47E7">
        <w:rPr>
          <w:noProof w:val="0"/>
        </w:rPr>
        <w:t>5</w:t>
      </w:r>
      <w:r w:rsidRPr="00CC47E7">
        <w:rPr>
          <w:noProof w:val="0"/>
        </w:rPr>
        <w:fldChar w:fldCharType="end"/>
      </w:r>
    </w:p>
    <w:p w14:paraId="6E2D97BB"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4</w:t>
      </w:r>
      <w:r w:rsidRPr="00CC47E7">
        <w:rPr>
          <w:rFonts w:eastAsiaTheme="minorEastAsia"/>
          <w:b w:val="0"/>
          <w:noProof w:val="0"/>
          <w:color w:val="auto"/>
          <w:sz w:val="24"/>
          <w:szCs w:val="24"/>
        </w:rPr>
        <w:tab/>
      </w:r>
      <w:r w:rsidRPr="00CC47E7">
        <w:rPr>
          <w:noProof w:val="0"/>
        </w:rPr>
        <w:t>THE IALA DOMAINS</w:t>
      </w:r>
      <w:r w:rsidRPr="00CC47E7">
        <w:rPr>
          <w:noProof w:val="0"/>
        </w:rPr>
        <w:tab/>
      </w:r>
      <w:r w:rsidRPr="00CC47E7">
        <w:rPr>
          <w:noProof w:val="0"/>
        </w:rPr>
        <w:fldChar w:fldCharType="begin"/>
      </w:r>
      <w:r w:rsidRPr="00CC47E7">
        <w:rPr>
          <w:noProof w:val="0"/>
        </w:rPr>
        <w:instrText xml:space="preserve"> PAGEREF _Toc449949786 \h </w:instrText>
      </w:r>
      <w:r w:rsidRPr="00CC47E7">
        <w:rPr>
          <w:noProof w:val="0"/>
        </w:rPr>
      </w:r>
      <w:r w:rsidRPr="00CC47E7">
        <w:rPr>
          <w:noProof w:val="0"/>
        </w:rPr>
        <w:fldChar w:fldCharType="separate"/>
      </w:r>
      <w:r w:rsidRPr="00CC47E7">
        <w:rPr>
          <w:noProof w:val="0"/>
        </w:rPr>
        <w:t>6</w:t>
      </w:r>
      <w:r w:rsidRPr="00CC47E7">
        <w:rPr>
          <w:noProof w:val="0"/>
        </w:rPr>
        <w:fldChar w:fldCharType="end"/>
      </w:r>
    </w:p>
    <w:p w14:paraId="6622CBA1" w14:textId="77777777" w:rsidR="00A33350" w:rsidRPr="00CC47E7" w:rsidRDefault="00A33350">
      <w:pPr>
        <w:pStyle w:val="TOC2"/>
        <w:rPr>
          <w:rFonts w:eastAsiaTheme="minorEastAsia"/>
          <w:noProof w:val="0"/>
          <w:color w:val="auto"/>
          <w:sz w:val="24"/>
          <w:szCs w:val="24"/>
        </w:rPr>
      </w:pPr>
      <w:r w:rsidRPr="00CC47E7">
        <w:rPr>
          <w:rFonts w:cs="Times New Roman"/>
          <w:noProof w:val="0"/>
        </w:rPr>
        <w:t>4.1</w:t>
      </w:r>
      <w:r w:rsidRPr="00CC47E7">
        <w:rPr>
          <w:rFonts w:eastAsiaTheme="minorEastAsia"/>
          <w:noProof w:val="0"/>
          <w:color w:val="auto"/>
          <w:sz w:val="24"/>
          <w:szCs w:val="24"/>
        </w:rPr>
        <w:tab/>
      </w:r>
      <w:r w:rsidRPr="00CC47E7">
        <w:rPr>
          <w:noProof w:val="0"/>
        </w:rPr>
        <w:t>Product Specification Register</w:t>
      </w:r>
      <w:r w:rsidRPr="00CC47E7">
        <w:rPr>
          <w:noProof w:val="0"/>
        </w:rPr>
        <w:tab/>
      </w:r>
      <w:r w:rsidRPr="00CC47E7">
        <w:rPr>
          <w:noProof w:val="0"/>
        </w:rPr>
        <w:fldChar w:fldCharType="begin"/>
      </w:r>
      <w:r w:rsidRPr="00CC47E7">
        <w:rPr>
          <w:noProof w:val="0"/>
        </w:rPr>
        <w:instrText xml:space="preserve"> PAGEREF _Toc449949787 \h </w:instrText>
      </w:r>
      <w:r w:rsidRPr="00CC47E7">
        <w:rPr>
          <w:noProof w:val="0"/>
        </w:rPr>
      </w:r>
      <w:r w:rsidRPr="00CC47E7">
        <w:rPr>
          <w:noProof w:val="0"/>
        </w:rPr>
        <w:fldChar w:fldCharType="separate"/>
      </w:r>
      <w:r w:rsidRPr="00CC47E7">
        <w:rPr>
          <w:noProof w:val="0"/>
        </w:rPr>
        <w:t>6</w:t>
      </w:r>
      <w:r w:rsidRPr="00CC47E7">
        <w:rPr>
          <w:noProof w:val="0"/>
        </w:rPr>
        <w:fldChar w:fldCharType="end"/>
      </w:r>
    </w:p>
    <w:p w14:paraId="5FEAD280" w14:textId="77777777" w:rsidR="00A33350" w:rsidRPr="00CC47E7" w:rsidRDefault="00A33350">
      <w:pPr>
        <w:pStyle w:val="TOC2"/>
        <w:rPr>
          <w:rFonts w:eastAsiaTheme="minorEastAsia"/>
          <w:noProof w:val="0"/>
          <w:color w:val="auto"/>
          <w:sz w:val="24"/>
          <w:szCs w:val="24"/>
        </w:rPr>
      </w:pPr>
      <w:r w:rsidRPr="00CC47E7">
        <w:rPr>
          <w:rFonts w:cs="Times New Roman"/>
          <w:noProof w:val="0"/>
        </w:rPr>
        <w:t>4.2</w:t>
      </w:r>
      <w:r w:rsidRPr="00CC47E7">
        <w:rPr>
          <w:rFonts w:eastAsiaTheme="minorEastAsia"/>
          <w:noProof w:val="0"/>
          <w:color w:val="auto"/>
          <w:sz w:val="24"/>
          <w:szCs w:val="24"/>
        </w:rPr>
        <w:tab/>
      </w:r>
      <w:r w:rsidRPr="00CC47E7">
        <w:rPr>
          <w:noProof w:val="0"/>
        </w:rPr>
        <w:t>Portrayal Register</w:t>
      </w:r>
      <w:r w:rsidRPr="00CC47E7">
        <w:rPr>
          <w:noProof w:val="0"/>
        </w:rPr>
        <w:tab/>
      </w:r>
      <w:r w:rsidRPr="00CC47E7">
        <w:rPr>
          <w:noProof w:val="0"/>
        </w:rPr>
        <w:fldChar w:fldCharType="begin"/>
      </w:r>
      <w:r w:rsidRPr="00CC47E7">
        <w:rPr>
          <w:noProof w:val="0"/>
        </w:rPr>
        <w:instrText xml:space="preserve"> PAGEREF _Toc449949788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4E9A71BC" w14:textId="77777777" w:rsidR="00A33350" w:rsidRPr="00CC47E7" w:rsidRDefault="00A33350">
      <w:pPr>
        <w:pStyle w:val="TOC2"/>
        <w:rPr>
          <w:rFonts w:eastAsiaTheme="minorEastAsia"/>
          <w:noProof w:val="0"/>
          <w:color w:val="auto"/>
          <w:sz w:val="24"/>
          <w:szCs w:val="24"/>
        </w:rPr>
      </w:pPr>
      <w:r w:rsidRPr="00CC47E7">
        <w:rPr>
          <w:rFonts w:cs="Times New Roman"/>
          <w:noProof w:val="0"/>
        </w:rPr>
        <w:t>4.3</w:t>
      </w:r>
      <w:r w:rsidRPr="00CC47E7">
        <w:rPr>
          <w:rFonts w:eastAsiaTheme="minorEastAsia"/>
          <w:noProof w:val="0"/>
          <w:color w:val="auto"/>
          <w:sz w:val="24"/>
          <w:szCs w:val="24"/>
        </w:rPr>
        <w:tab/>
      </w:r>
      <w:r w:rsidRPr="00CC47E7">
        <w:rPr>
          <w:noProof w:val="0"/>
        </w:rPr>
        <w:t>Feature Concept Dictionary Register</w:t>
      </w:r>
      <w:r w:rsidRPr="00CC47E7">
        <w:rPr>
          <w:noProof w:val="0"/>
        </w:rPr>
        <w:tab/>
      </w:r>
      <w:r w:rsidRPr="00CC47E7">
        <w:rPr>
          <w:noProof w:val="0"/>
        </w:rPr>
        <w:fldChar w:fldCharType="begin"/>
      </w:r>
      <w:r w:rsidRPr="00CC47E7">
        <w:rPr>
          <w:noProof w:val="0"/>
        </w:rPr>
        <w:instrText xml:space="preserve"> PAGEREF _Toc449949789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160A0F18" w14:textId="77777777" w:rsidR="00A33350" w:rsidRPr="00CC47E7" w:rsidRDefault="00A33350">
      <w:pPr>
        <w:pStyle w:val="TOC2"/>
        <w:rPr>
          <w:rFonts w:eastAsiaTheme="minorEastAsia"/>
          <w:noProof w:val="0"/>
          <w:color w:val="auto"/>
          <w:sz w:val="24"/>
          <w:szCs w:val="24"/>
        </w:rPr>
      </w:pPr>
      <w:r w:rsidRPr="00CC47E7">
        <w:rPr>
          <w:rFonts w:cs="Times New Roman"/>
          <w:noProof w:val="0"/>
        </w:rPr>
        <w:t>4.4</w:t>
      </w:r>
      <w:r w:rsidRPr="00CC47E7">
        <w:rPr>
          <w:rFonts w:eastAsiaTheme="minorEastAsia"/>
          <w:noProof w:val="0"/>
          <w:color w:val="auto"/>
          <w:sz w:val="24"/>
          <w:szCs w:val="24"/>
        </w:rPr>
        <w:tab/>
      </w:r>
      <w:r w:rsidRPr="00CC47E7">
        <w:rPr>
          <w:noProof w:val="0"/>
        </w:rPr>
        <w:t>Metadata Register</w:t>
      </w:r>
      <w:r w:rsidRPr="00CC47E7">
        <w:rPr>
          <w:noProof w:val="0"/>
        </w:rPr>
        <w:tab/>
      </w:r>
      <w:r w:rsidRPr="00CC47E7">
        <w:rPr>
          <w:noProof w:val="0"/>
        </w:rPr>
        <w:fldChar w:fldCharType="begin"/>
      </w:r>
      <w:r w:rsidRPr="00CC47E7">
        <w:rPr>
          <w:noProof w:val="0"/>
        </w:rPr>
        <w:instrText xml:space="preserve"> PAGEREF _Toc449949790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1AF1BE5F" w14:textId="77777777" w:rsidR="00A33350" w:rsidRPr="00CC47E7" w:rsidRDefault="00A33350">
      <w:pPr>
        <w:pStyle w:val="TOC2"/>
        <w:rPr>
          <w:rFonts w:eastAsiaTheme="minorEastAsia"/>
          <w:noProof w:val="0"/>
          <w:color w:val="auto"/>
          <w:sz w:val="24"/>
          <w:szCs w:val="24"/>
        </w:rPr>
      </w:pPr>
      <w:r w:rsidRPr="00CC47E7">
        <w:rPr>
          <w:rFonts w:cs="Times New Roman"/>
          <w:noProof w:val="0"/>
        </w:rPr>
        <w:t>4.5</w:t>
      </w:r>
      <w:r w:rsidRPr="00CC47E7">
        <w:rPr>
          <w:rFonts w:eastAsiaTheme="minorEastAsia"/>
          <w:noProof w:val="0"/>
          <w:color w:val="auto"/>
          <w:sz w:val="24"/>
          <w:szCs w:val="24"/>
        </w:rPr>
        <w:tab/>
      </w:r>
      <w:r w:rsidRPr="00CC47E7">
        <w:rPr>
          <w:noProof w:val="0"/>
        </w:rPr>
        <w:t>Producer Code Register</w:t>
      </w:r>
      <w:r w:rsidRPr="00CC47E7">
        <w:rPr>
          <w:noProof w:val="0"/>
        </w:rPr>
        <w:tab/>
      </w:r>
      <w:r w:rsidRPr="00CC47E7">
        <w:rPr>
          <w:noProof w:val="0"/>
        </w:rPr>
        <w:fldChar w:fldCharType="begin"/>
      </w:r>
      <w:r w:rsidRPr="00CC47E7">
        <w:rPr>
          <w:noProof w:val="0"/>
        </w:rPr>
        <w:instrText xml:space="preserve"> PAGEREF _Toc449949791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47211442"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5</w:t>
      </w:r>
      <w:r w:rsidRPr="00CC47E7">
        <w:rPr>
          <w:rFonts w:eastAsiaTheme="minorEastAsia"/>
          <w:b w:val="0"/>
          <w:noProof w:val="0"/>
          <w:color w:val="auto"/>
          <w:sz w:val="24"/>
          <w:szCs w:val="24"/>
        </w:rPr>
        <w:tab/>
      </w:r>
      <w:r w:rsidRPr="00CC47E7">
        <w:rPr>
          <w:noProof w:val="0"/>
        </w:rPr>
        <w:t>IALA AS DOMAIN OWNER</w:t>
      </w:r>
      <w:r w:rsidRPr="00CC47E7">
        <w:rPr>
          <w:noProof w:val="0"/>
        </w:rPr>
        <w:tab/>
      </w:r>
      <w:r w:rsidRPr="00CC47E7">
        <w:rPr>
          <w:noProof w:val="0"/>
        </w:rPr>
        <w:fldChar w:fldCharType="begin"/>
      </w:r>
      <w:r w:rsidRPr="00CC47E7">
        <w:rPr>
          <w:noProof w:val="0"/>
        </w:rPr>
        <w:instrText xml:space="preserve"> PAGEREF _Toc449949792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5B130855"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6</w:t>
      </w:r>
      <w:r w:rsidRPr="00CC47E7">
        <w:rPr>
          <w:rFonts w:eastAsiaTheme="minorEastAsia"/>
          <w:b w:val="0"/>
          <w:noProof w:val="0"/>
          <w:color w:val="auto"/>
          <w:sz w:val="24"/>
          <w:szCs w:val="24"/>
        </w:rPr>
        <w:tab/>
      </w:r>
      <w:r w:rsidRPr="00CC47E7">
        <w:rPr>
          <w:noProof w:val="0"/>
        </w:rPr>
        <w:t>MANAGEMENT OF THE IALA DOMAIN</w:t>
      </w:r>
      <w:r w:rsidRPr="00CC47E7">
        <w:rPr>
          <w:noProof w:val="0"/>
        </w:rPr>
        <w:tab/>
      </w:r>
      <w:r w:rsidRPr="00CC47E7">
        <w:rPr>
          <w:noProof w:val="0"/>
        </w:rPr>
        <w:fldChar w:fldCharType="begin"/>
      </w:r>
      <w:r w:rsidRPr="00CC47E7">
        <w:rPr>
          <w:noProof w:val="0"/>
        </w:rPr>
        <w:instrText xml:space="preserve"> PAGEREF _Toc449949793 \h </w:instrText>
      </w:r>
      <w:r w:rsidRPr="00CC47E7">
        <w:rPr>
          <w:noProof w:val="0"/>
        </w:rPr>
      </w:r>
      <w:r w:rsidRPr="00CC47E7">
        <w:rPr>
          <w:noProof w:val="0"/>
        </w:rPr>
        <w:fldChar w:fldCharType="separate"/>
      </w:r>
      <w:r w:rsidRPr="00CC47E7">
        <w:rPr>
          <w:noProof w:val="0"/>
        </w:rPr>
        <w:t>8</w:t>
      </w:r>
      <w:r w:rsidRPr="00CC47E7">
        <w:rPr>
          <w:noProof w:val="0"/>
        </w:rPr>
        <w:fldChar w:fldCharType="end"/>
      </w:r>
    </w:p>
    <w:p w14:paraId="0433955A" w14:textId="77777777" w:rsidR="00A33350" w:rsidRPr="00CC47E7" w:rsidRDefault="00A33350">
      <w:pPr>
        <w:pStyle w:val="TOC2"/>
        <w:rPr>
          <w:rFonts w:eastAsiaTheme="minorEastAsia"/>
          <w:noProof w:val="0"/>
          <w:color w:val="auto"/>
          <w:sz w:val="24"/>
          <w:szCs w:val="24"/>
        </w:rPr>
      </w:pPr>
      <w:r w:rsidRPr="00CC47E7">
        <w:rPr>
          <w:rFonts w:cs="Times New Roman"/>
          <w:noProof w:val="0"/>
        </w:rPr>
        <w:t>6.1</w:t>
      </w:r>
      <w:r w:rsidRPr="00CC47E7">
        <w:rPr>
          <w:rFonts w:eastAsiaTheme="minorEastAsia"/>
          <w:noProof w:val="0"/>
          <w:color w:val="auto"/>
          <w:sz w:val="24"/>
          <w:szCs w:val="24"/>
        </w:rPr>
        <w:tab/>
      </w:r>
      <w:r w:rsidRPr="00CC47E7">
        <w:rPr>
          <w:noProof w:val="0"/>
        </w:rPr>
        <w:t>The IHO Registry – IALA and Domain Management Relationship</w:t>
      </w:r>
      <w:r w:rsidRPr="00CC47E7">
        <w:rPr>
          <w:noProof w:val="0"/>
        </w:rPr>
        <w:tab/>
      </w:r>
      <w:r w:rsidRPr="00CC47E7">
        <w:rPr>
          <w:noProof w:val="0"/>
        </w:rPr>
        <w:fldChar w:fldCharType="begin"/>
      </w:r>
      <w:r w:rsidRPr="00CC47E7">
        <w:rPr>
          <w:noProof w:val="0"/>
        </w:rPr>
        <w:instrText xml:space="preserve"> PAGEREF _Toc449949794 \h </w:instrText>
      </w:r>
      <w:r w:rsidRPr="00CC47E7">
        <w:rPr>
          <w:noProof w:val="0"/>
        </w:rPr>
      </w:r>
      <w:r w:rsidRPr="00CC47E7">
        <w:rPr>
          <w:noProof w:val="0"/>
        </w:rPr>
        <w:fldChar w:fldCharType="separate"/>
      </w:r>
      <w:r w:rsidRPr="00CC47E7">
        <w:rPr>
          <w:noProof w:val="0"/>
        </w:rPr>
        <w:t>8</w:t>
      </w:r>
      <w:r w:rsidRPr="00CC47E7">
        <w:rPr>
          <w:noProof w:val="0"/>
        </w:rPr>
        <w:fldChar w:fldCharType="end"/>
      </w:r>
    </w:p>
    <w:p w14:paraId="49F54375"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6.1.1</w:t>
      </w:r>
      <w:r w:rsidRPr="00CC47E7">
        <w:rPr>
          <w:rFonts w:eastAsiaTheme="minorEastAsia"/>
          <w:sz w:val="24"/>
          <w:szCs w:val="24"/>
        </w:rPr>
        <w:tab/>
      </w:r>
      <w:r w:rsidRPr="00CC47E7">
        <w:t>Management of IALA Domain</w:t>
      </w:r>
      <w:r w:rsidRPr="00CC47E7">
        <w:tab/>
      </w:r>
      <w:r w:rsidRPr="00CC47E7">
        <w:fldChar w:fldCharType="begin"/>
      </w:r>
      <w:r w:rsidRPr="00CC47E7">
        <w:instrText xml:space="preserve"> PAGEREF _Toc449949795 \h </w:instrText>
      </w:r>
      <w:r w:rsidRPr="00CC47E7">
        <w:fldChar w:fldCharType="separate"/>
      </w:r>
      <w:r w:rsidRPr="00CC47E7">
        <w:t>8</w:t>
      </w:r>
      <w:r w:rsidRPr="00CC47E7">
        <w:fldChar w:fldCharType="end"/>
      </w:r>
    </w:p>
    <w:p w14:paraId="6129CE52" w14:textId="77777777" w:rsidR="00A33350" w:rsidRPr="00CC47E7" w:rsidRDefault="00A33350">
      <w:pPr>
        <w:pStyle w:val="TOC2"/>
        <w:rPr>
          <w:rFonts w:eastAsiaTheme="minorEastAsia"/>
          <w:noProof w:val="0"/>
          <w:color w:val="auto"/>
          <w:sz w:val="24"/>
          <w:szCs w:val="24"/>
        </w:rPr>
      </w:pPr>
      <w:r w:rsidRPr="00CC47E7">
        <w:rPr>
          <w:rFonts w:cs="Times New Roman"/>
          <w:noProof w:val="0"/>
        </w:rPr>
        <w:t>6.2</w:t>
      </w:r>
      <w:r w:rsidRPr="00CC47E7">
        <w:rPr>
          <w:rFonts w:eastAsiaTheme="minorEastAsia"/>
          <w:noProof w:val="0"/>
          <w:color w:val="auto"/>
          <w:sz w:val="24"/>
          <w:szCs w:val="24"/>
        </w:rPr>
        <w:tab/>
      </w:r>
      <w:r w:rsidRPr="00CC47E7">
        <w:rPr>
          <w:noProof w:val="0"/>
        </w:rPr>
        <w:t>Procedure on registering product specifications under development</w:t>
      </w:r>
      <w:r w:rsidRPr="00CC47E7">
        <w:rPr>
          <w:noProof w:val="0"/>
        </w:rPr>
        <w:tab/>
      </w:r>
      <w:r w:rsidRPr="00CC47E7">
        <w:rPr>
          <w:noProof w:val="0"/>
        </w:rPr>
        <w:fldChar w:fldCharType="begin"/>
      </w:r>
      <w:r w:rsidRPr="00CC47E7">
        <w:rPr>
          <w:noProof w:val="0"/>
        </w:rPr>
        <w:instrText xml:space="preserve"> PAGEREF _Toc449949796 \h </w:instrText>
      </w:r>
      <w:r w:rsidRPr="00CC47E7">
        <w:rPr>
          <w:noProof w:val="0"/>
        </w:rPr>
      </w:r>
      <w:r w:rsidRPr="00CC47E7">
        <w:rPr>
          <w:noProof w:val="0"/>
        </w:rPr>
        <w:fldChar w:fldCharType="separate"/>
      </w:r>
      <w:r w:rsidRPr="00CC47E7">
        <w:rPr>
          <w:noProof w:val="0"/>
        </w:rPr>
        <w:t>9</w:t>
      </w:r>
      <w:r w:rsidRPr="00CC47E7">
        <w:rPr>
          <w:noProof w:val="0"/>
        </w:rPr>
        <w:fldChar w:fldCharType="end"/>
      </w:r>
    </w:p>
    <w:p w14:paraId="1BDD126F" w14:textId="77777777" w:rsidR="00A33350" w:rsidRPr="00CC47E7" w:rsidRDefault="00A33350">
      <w:pPr>
        <w:pStyle w:val="TOC2"/>
        <w:rPr>
          <w:rFonts w:eastAsiaTheme="minorEastAsia"/>
          <w:noProof w:val="0"/>
          <w:color w:val="auto"/>
          <w:sz w:val="24"/>
          <w:szCs w:val="24"/>
        </w:rPr>
      </w:pPr>
      <w:r w:rsidRPr="00CC47E7">
        <w:rPr>
          <w:rFonts w:cs="Times New Roman"/>
          <w:noProof w:val="0"/>
        </w:rPr>
        <w:t>6.3</w:t>
      </w:r>
      <w:r w:rsidRPr="00CC47E7">
        <w:rPr>
          <w:rFonts w:eastAsiaTheme="minorEastAsia"/>
          <w:noProof w:val="0"/>
          <w:color w:val="auto"/>
          <w:sz w:val="24"/>
          <w:szCs w:val="24"/>
        </w:rPr>
        <w:tab/>
      </w:r>
      <w:r w:rsidRPr="00CC47E7">
        <w:rPr>
          <w:noProof w:val="0"/>
        </w:rPr>
        <w:t>Procedure on getting 'draft status' for a Product Specification</w:t>
      </w:r>
      <w:r w:rsidRPr="00CC47E7">
        <w:rPr>
          <w:noProof w:val="0"/>
        </w:rPr>
        <w:tab/>
      </w:r>
      <w:r w:rsidRPr="00CC47E7">
        <w:rPr>
          <w:noProof w:val="0"/>
        </w:rPr>
        <w:fldChar w:fldCharType="begin"/>
      </w:r>
      <w:r w:rsidRPr="00CC47E7">
        <w:rPr>
          <w:noProof w:val="0"/>
        </w:rPr>
        <w:instrText xml:space="preserve"> PAGEREF _Toc449949797 \h </w:instrText>
      </w:r>
      <w:r w:rsidRPr="00CC47E7">
        <w:rPr>
          <w:noProof w:val="0"/>
        </w:rPr>
      </w:r>
      <w:r w:rsidRPr="00CC47E7">
        <w:rPr>
          <w:noProof w:val="0"/>
        </w:rPr>
        <w:fldChar w:fldCharType="separate"/>
      </w:r>
      <w:r w:rsidRPr="00CC47E7">
        <w:rPr>
          <w:noProof w:val="0"/>
        </w:rPr>
        <w:t>10</w:t>
      </w:r>
      <w:r w:rsidRPr="00CC47E7">
        <w:rPr>
          <w:noProof w:val="0"/>
        </w:rPr>
        <w:fldChar w:fldCharType="end"/>
      </w:r>
    </w:p>
    <w:p w14:paraId="0B18DC5B" w14:textId="77777777" w:rsidR="00A33350" w:rsidRPr="00CC47E7" w:rsidRDefault="00A33350">
      <w:pPr>
        <w:pStyle w:val="TOC2"/>
        <w:rPr>
          <w:rFonts w:eastAsiaTheme="minorEastAsia"/>
          <w:noProof w:val="0"/>
          <w:color w:val="auto"/>
          <w:sz w:val="24"/>
          <w:szCs w:val="24"/>
        </w:rPr>
      </w:pPr>
      <w:r w:rsidRPr="00CC47E7">
        <w:rPr>
          <w:rFonts w:cs="Times New Roman"/>
          <w:noProof w:val="0"/>
        </w:rPr>
        <w:t>6.4</w:t>
      </w:r>
      <w:r w:rsidRPr="00CC47E7">
        <w:rPr>
          <w:rFonts w:eastAsiaTheme="minorEastAsia"/>
          <w:noProof w:val="0"/>
          <w:color w:val="auto"/>
          <w:sz w:val="24"/>
          <w:szCs w:val="24"/>
        </w:rPr>
        <w:tab/>
      </w:r>
      <w:r w:rsidRPr="00CC47E7">
        <w:rPr>
          <w:noProof w:val="0"/>
        </w:rPr>
        <w:t>Procedures for Submitting a Product Specification</w:t>
      </w:r>
      <w:r w:rsidRPr="00CC47E7">
        <w:rPr>
          <w:noProof w:val="0"/>
        </w:rPr>
        <w:tab/>
      </w:r>
      <w:r w:rsidRPr="00CC47E7">
        <w:rPr>
          <w:noProof w:val="0"/>
        </w:rPr>
        <w:fldChar w:fldCharType="begin"/>
      </w:r>
      <w:r w:rsidRPr="00CC47E7">
        <w:rPr>
          <w:noProof w:val="0"/>
        </w:rPr>
        <w:instrText xml:space="preserve"> PAGEREF _Toc449949798 \h </w:instrText>
      </w:r>
      <w:r w:rsidRPr="00CC47E7">
        <w:rPr>
          <w:noProof w:val="0"/>
        </w:rPr>
      </w:r>
      <w:r w:rsidRPr="00CC47E7">
        <w:rPr>
          <w:noProof w:val="0"/>
        </w:rPr>
        <w:fldChar w:fldCharType="separate"/>
      </w:r>
      <w:r w:rsidRPr="00CC47E7">
        <w:rPr>
          <w:noProof w:val="0"/>
        </w:rPr>
        <w:t>10</w:t>
      </w:r>
      <w:r w:rsidRPr="00CC47E7">
        <w:rPr>
          <w:noProof w:val="0"/>
        </w:rPr>
        <w:fldChar w:fldCharType="end"/>
      </w:r>
    </w:p>
    <w:p w14:paraId="53CA5318"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6.4.1</w:t>
      </w:r>
      <w:r w:rsidRPr="00CC47E7">
        <w:rPr>
          <w:rFonts w:eastAsiaTheme="minorEastAsia"/>
          <w:sz w:val="24"/>
          <w:szCs w:val="24"/>
        </w:rPr>
        <w:tab/>
      </w:r>
      <w:r w:rsidRPr="00CC47E7">
        <w:t>Submission of Proposals</w:t>
      </w:r>
      <w:r w:rsidRPr="00CC47E7">
        <w:tab/>
      </w:r>
      <w:r w:rsidRPr="00CC47E7">
        <w:fldChar w:fldCharType="begin"/>
      </w:r>
      <w:r w:rsidRPr="00CC47E7">
        <w:instrText xml:space="preserve"> PAGEREF _Toc449949799 \h </w:instrText>
      </w:r>
      <w:r w:rsidRPr="00CC47E7">
        <w:fldChar w:fldCharType="separate"/>
      </w:r>
      <w:r w:rsidRPr="00CC47E7">
        <w:t>11</w:t>
      </w:r>
      <w:r w:rsidRPr="00CC47E7">
        <w:fldChar w:fldCharType="end"/>
      </w:r>
    </w:p>
    <w:p w14:paraId="13E296DD"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6.4.2</w:t>
      </w:r>
      <w:r w:rsidRPr="00CC47E7">
        <w:rPr>
          <w:rFonts w:eastAsiaTheme="minorEastAsia"/>
          <w:sz w:val="24"/>
          <w:szCs w:val="24"/>
        </w:rPr>
        <w:tab/>
      </w:r>
      <w:r w:rsidRPr="00CC47E7">
        <w:t>IALA Domain Administrator</w:t>
      </w:r>
      <w:r w:rsidRPr="00CC47E7">
        <w:tab/>
      </w:r>
      <w:r w:rsidRPr="00CC47E7">
        <w:fldChar w:fldCharType="begin"/>
      </w:r>
      <w:r w:rsidRPr="00CC47E7">
        <w:instrText xml:space="preserve"> PAGEREF _Toc449949800 \h </w:instrText>
      </w:r>
      <w:r w:rsidRPr="00CC47E7">
        <w:fldChar w:fldCharType="separate"/>
      </w:r>
      <w:r w:rsidRPr="00CC47E7">
        <w:t>11</w:t>
      </w:r>
      <w:r w:rsidRPr="00CC47E7">
        <w:fldChar w:fldCharType="end"/>
      </w:r>
    </w:p>
    <w:p w14:paraId="76C25946"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6.4.3</w:t>
      </w:r>
      <w:r w:rsidRPr="00CC47E7">
        <w:rPr>
          <w:rFonts w:eastAsiaTheme="minorEastAsia"/>
          <w:sz w:val="24"/>
          <w:szCs w:val="24"/>
        </w:rPr>
        <w:tab/>
      </w:r>
      <w:r w:rsidRPr="00CC47E7">
        <w:t>Appeals</w:t>
      </w:r>
      <w:r w:rsidRPr="00CC47E7">
        <w:tab/>
      </w:r>
      <w:r w:rsidRPr="00CC47E7">
        <w:fldChar w:fldCharType="begin"/>
      </w:r>
      <w:r w:rsidRPr="00CC47E7">
        <w:instrText xml:space="preserve"> PAGEREF _Toc449949801 \h </w:instrText>
      </w:r>
      <w:r w:rsidRPr="00CC47E7">
        <w:fldChar w:fldCharType="separate"/>
      </w:r>
      <w:r w:rsidRPr="00CC47E7">
        <w:t>12</w:t>
      </w:r>
      <w:r w:rsidRPr="00CC47E7">
        <w:fldChar w:fldCharType="end"/>
      </w:r>
    </w:p>
    <w:p w14:paraId="18E7CD17"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6.4.4</w:t>
      </w:r>
      <w:r w:rsidRPr="00CC47E7">
        <w:rPr>
          <w:rFonts w:eastAsiaTheme="minorEastAsia"/>
          <w:sz w:val="24"/>
          <w:szCs w:val="24"/>
        </w:rPr>
        <w:tab/>
      </w:r>
      <w:r w:rsidRPr="00CC47E7">
        <w:t>Withdrawal of Proposals</w:t>
      </w:r>
      <w:r w:rsidRPr="00CC47E7">
        <w:tab/>
      </w:r>
      <w:r w:rsidRPr="00CC47E7">
        <w:fldChar w:fldCharType="begin"/>
      </w:r>
      <w:r w:rsidRPr="00CC47E7">
        <w:instrText xml:space="preserve"> PAGEREF _Toc449949802 \h </w:instrText>
      </w:r>
      <w:r w:rsidRPr="00CC47E7">
        <w:fldChar w:fldCharType="separate"/>
      </w:r>
      <w:r w:rsidRPr="00CC47E7">
        <w:t>12</w:t>
      </w:r>
      <w:r w:rsidRPr="00CC47E7">
        <w:fldChar w:fldCharType="end"/>
      </w:r>
    </w:p>
    <w:p w14:paraId="0FB3AC2C" w14:textId="77777777" w:rsidR="00A33350" w:rsidRPr="00CC47E7" w:rsidRDefault="00A33350">
      <w:pPr>
        <w:pStyle w:val="TOC2"/>
        <w:rPr>
          <w:rFonts w:eastAsiaTheme="minorEastAsia"/>
          <w:noProof w:val="0"/>
          <w:color w:val="auto"/>
          <w:sz w:val="24"/>
          <w:szCs w:val="24"/>
        </w:rPr>
      </w:pPr>
      <w:r w:rsidRPr="00CC47E7">
        <w:rPr>
          <w:rFonts w:cs="Times New Roman"/>
          <w:noProof w:val="0"/>
        </w:rPr>
        <w:t>6.5</w:t>
      </w:r>
      <w:r w:rsidRPr="00CC47E7">
        <w:rPr>
          <w:rFonts w:eastAsiaTheme="minorEastAsia"/>
          <w:noProof w:val="0"/>
          <w:color w:val="auto"/>
          <w:sz w:val="24"/>
          <w:szCs w:val="24"/>
        </w:rPr>
        <w:tab/>
      </w:r>
      <w:r w:rsidRPr="00CC47E7">
        <w:rPr>
          <w:noProof w:val="0"/>
        </w:rPr>
        <w:t>Procedures for Feature Concept, Portrayal and Metadata Registers</w:t>
      </w:r>
      <w:r w:rsidRPr="00CC47E7">
        <w:rPr>
          <w:noProof w:val="0"/>
        </w:rPr>
        <w:tab/>
      </w:r>
      <w:r w:rsidRPr="00CC47E7">
        <w:rPr>
          <w:noProof w:val="0"/>
        </w:rPr>
        <w:fldChar w:fldCharType="begin"/>
      </w:r>
      <w:r w:rsidRPr="00CC47E7">
        <w:rPr>
          <w:noProof w:val="0"/>
        </w:rPr>
        <w:instrText xml:space="preserve"> PAGEREF _Toc449949803 \h </w:instrText>
      </w:r>
      <w:r w:rsidRPr="00CC47E7">
        <w:rPr>
          <w:noProof w:val="0"/>
        </w:rPr>
      </w:r>
      <w:r w:rsidRPr="00CC47E7">
        <w:rPr>
          <w:noProof w:val="0"/>
        </w:rPr>
        <w:fldChar w:fldCharType="separate"/>
      </w:r>
      <w:r w:rsidRPr="00CC47E7">
        <w:rPr>
          <w:noProof w:val="0"/>
        </w:rPr>
        <w:t>13</w:t>
      </w:r>
      <w:r w:rsidRPr="00CC47E7">
        <w:rPr>
          <w:noProof w:val="0"/>
        </w:rPr>
        <w:fldChar w:fldCharType="end"/>
      </w:r>
    </w:p>
    <w:p w14:paraId="7AE0CC07"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6.5.1</w:t>
      </w:r>
      <w:r w:rsidRPr="00CC47E7">
        <w:rPr>
          <w:rFonts w:eastAsiaTheme="minorEastAsia"/>
          <w:sz w:val="24"/>
          <w:szCs w:val="24"/>
        </w:rPr>
        <w:tab/>
      </w:r>
      <w:r w:rsidRPr="00CC47E7">
        <w:t>Introduction</w:t>
      </w:r>
      <w:r w:rsidRPr="00CC47E7">
        <w:tab/>
      </w:r>
      <w:r w:rsidRPr="00CC47E7">
        <w:fldChar w:fldCharType="begin"/>
      </w:r>
      <w:r w:rsidRPr="00CC47E7">
        <w:instrText xml:space="preserve"> PAGEREF _Toc449949804 \h </w:instrText>
      </w:r>
      <w:r w:rsidRPr="00CC47E7">
        <w:fldChar w:fldCharType="separate"/>
      </w:r>
      <w:r w:rsidRPr="00CC47E7">
        <w:t>13</w:t>
      </w:r>
      <w:r w:rsidRPr="00CC47E7">
        <w:fldChar w:fldCharType="end"/>
      </w:r>
    </w:p>
    <w:p w14:paraId="1D0023A7"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6.5.2</w:t>
      </w:r>
      <w:r w:rsidRPr="00CC47E7">
        <w:rPr>
          <w:rFonts w:eastAsiaTheme="minorEastAsia"/>
          <w:sz w:val="24"/>
          <w:szCs w:val="24"/>
        </w:rPr>
        <w:tab/>
      </w:r>
      <w:r w:rsidRPr="00CC47E7">
        <w:t>Addition of Registered Items</w:t>
      </w:r>
      <w:r w:rsidRPr="00CC47E7">
        <w:tab/>
      </w:r>
      <w:r w:rsidRPr="00CC47E7">
        <w:fldChar w:fldCharType="begin"/>
      </w:r>
      <w:r w:rsidRPr="00CC47E7">
        <w:instrText xml:space="preserve"> PAGEREF _Toc449949805 \h </w:instrText>
      </w:r>
      <w:r w:rsidRPr="00CC47E7">
        <w:fldChar w:fldCharType="separate"/>
      </w:r>
      <w:r w:rsidRPr="00CC47E7">
        <w:t>13</w:t>
      </w:r>
      <w:r w:rsidRPr="00CC47E7">
        <w:fldChar w:fldCharType="end"/>
      </w:r>
    </w:p>
    <w:p w14:paraId="296481EE"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6.5.3</w:t>
      </w:r>
      <w:r w:rsidRPr="00CC47E7">
        <w:rPr>
          <w:rFonts w:eastAsiaTheme="minorEastAsia"/>
          <w:sz w:val="24"/>
          <w:szCs w:val="24"/>
        </w:rPr>
        <w:tab/>
      </w:r>
      <w:r w:rsidRPr="00CC47E7">
        <w:t>Clarification of Registered Items</w:t>
      </w:r>
      <w:r w:rsidRPr="00CC47E7">
        <w:tab/>
      </w:r>
      <w:r w:rsidRPr="00CC47E7">
        <w:fldChar w:fldCharType="begin"/>
      </w:r>
      <w:r w:rsidRPr="00CC47E7">
        <w:instrText xml:space="preserve"> PAGEREF _Toc449949806 \h </w:instrText>
      </w:r>
      <w:r w:rsidRPr="00CC47E7">
        <w:fldChar w:fldCharType="separate"/>
      </w:r>
      <w:r w:rsidRPr="00CC47E7">
        <w:t>13</w:t>
      </w:r>
      <w:r w:rsidRPr="00CC47E7">
        <w:fldChar w:fldCharType="end"/>
      </w:r>
    </w:p>
    <w:p w14:paraId="0FD94D26"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6.5.4</w:t>
      </w:r>
      <w:r w:rsidRPr="00CC47E7">
        <w:rPr>
          <w:rFonts w:eastAsiaTheme="minorEastAsia"/>
          <w:sz w:val="24"/>
          <w:szCs w:val="24"/>
        </w:rPr>
        <w:tab/>
      </w:r>
      <w:r w:rsidRPr="00CC47E7">
        <w:t>Supersession of Registered Items</w:t>
      </w:r>
      <w:r w:rsidRPr="00CC47E7">
        <w:tab/>
      </w:r>
      <w:r w:rsidRPr="00CC47E7">
        <w:fldChar w:fldCharType="begin"/>
      </w:r>
      <w:r w:rsidRPr="00CC47E7">
        <w:instrText xml:space="preserve"> PAGEREF _Toc449949807 \h </w:instrText>
      </w:r>
      <w:r w:rsidRPr="00CC47E7">
        <w:fldChar w:fldCharType="separate"/>
      </w:r>
      <w:r w:rsidRPr="00CC47E7">
        <w:t>13</w:t>
      </w:r>
      <w:r w:rsidRPr="00CC47E7">
        <w:fldChar w:fldCharType="end"/>
      </w:r>
    </w:p>
    <w:p w14:paraId="1E715B6F"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6.5.5</w:t>
      </w:r>
      <w:r w:rsidRPr="00CC47E7">
        <w:rPr>
          <w:rFonts w:eastAsiaTheme="minorEastAsia"/>
          <w:sz w:val="24"/>
          <w:szCs w:val="24"/>
        </w:rPr>
        <w:tab/>
      </w:r>
      <w:r w:rsidRPr="00CC47E7">
        <w:t>Retirement of Registered Items</w:t>
      </w:r>
      <w:r w:rsidRPr="00CC47E7">
        <w:tab/>
      </w:r>
      <w:r w:rsidRPr="00CC47E7">
        <w:fldChar w:fldCharType="begin"/>
      </w:r>
      <w:r w:rsidRPr="00CC47E7">
        <w:instrText xml:space="preserve"> PAGEREF _Toc449949808 \h </w:instrText>
      </w:r>
      <w:r w:rsidRPr="00CC47E7">
        <w:fldChar w:fldCharType="separate"/>
      </w:r>
      <w:r w:rsidRPr="00CC47E7">
        <w:t>13</w:t>
      </w:r>
      <w:r w:rsidRPr="00CC47E7">
        <w:fldChar w:fldCharType="end"/>
      </w:r>
    </w:p>
    <w:p w14:paraId="7DCD86BD"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6.5.6</w:t>
      </w:r>
      <w:r w:rsidRPr="00CC47E7">
        <w:rPr>
          <w:rFonts w:eastAsiaTheme="minorEastAsia"/>
          <w:sz w:val="24"/>
          <w:szCs w:val="24"/>
        </w:rPr>
        <w:tab/>
      </w:r>
      <w:r w:rsidRPr="00CC47E7">
        <w:t>Development of Proposals</w:t>
      </w:r>
      <w:r w:rsidRPr="00CC47E7">
        <w:tab/>
      </w:r>
      <w:r w:rsidRPr="00CC47E7">
        <w:fldChar w:fldCharType="begin"/>
      </w:r>
      <w:r w:rsidRPr="00CC47E7">
        <w:instrText xml:space="preserve"> PAGEREF _Toc449949809 \h </w:instrText>
      </w:r>
      <w:r w:rsidRPr="00CC47E7">
        <w:fldChar w:fldCharType="separate"/>
      </w:r>
      <w:r w:rsidRPr="00CC47E7">
        <w:t>13</w:t>
      </w:r>
      <w:r w:rsidRPr="00CC47E7">
        <w:fldChar w:fldCharType="end"/>
      </w:r>
    </w:p>
    <w:p w14:paraId="50B7038F"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7</w:t>
      </w:r>
      <w:r w:rsidRPr="00CC47E7">
        <w:rPr>
          <w:rFonts w:eastAsiaTheme="minorEastAsia"/>
          <w:b w:val="0"/>
          <w:noProof w:val="0"/>
          <w:color w:val="auto"/>
          <w:sz w:val="24"/>
          <w:szCs w:val="24"/>
        </w:rPr>
        <w:tab/>
      </w:r>
      <w:r w:rsidRPr="00CC47E7">
        <w:rPr>
          <w:noProof w:val="0"/>
        </w:rPr>
        <w:t>GLOSSARY / DEFINITIONS / ACRONYMS</w:t>
      </w:r>
      <w:r w:rsidRPr="00CC47E7">
        <w:rPr>
          <w:noProof w:val="0"/>
        </w:rPr>
        <w:tab/>
      </w:r>
      <w:r w:rsidRPr="00CC47E7">
        <w:rPr>
          <w:noProof w:val="0"/>
        </w:rPr>
        <w:fldChar w:fldCharType="begin"/>
      </w:r>
      <w:r w:rsidRPr="00CC47E7">
        <w:rPr>
          <w:noProof w:val="0"/>
        </w:rPr>
        <w:instrText xml:space="preserve"> PAGEREF _Toc449949810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18106B61" w14:textId="77777777" w:rsidR="00A33350" w:rsidRPr="00CC47E7" w:rsidRDefault="00A33350">
      <w:pPr>
        <w:pStyle w:val="TOC2"/>
        <w:rPr>
          <w:rFonts w:eastAsiaTheme="minorEastAsia"/>
          <w:noProof w:val="0"/>
          <w:color w:val="auto"/>
          <w:sz w:val="24"/>
          <w:szCs w:val="24"/>
        </w:rPr>
      </w:pPr>
      <w:r w:rsidRPr="00CC47E7">
        <w:rPr>
          <w:rFonts w:cs="Times New Roman"/>
          <w:noProof w:val="0"/>
        </w:rPr>
        <w:t>7.1</w:t>
      </w:r>
      <w:r w:rsidRPr="00CC47E7">
        <w:rPr>
          <w:rFonts w:eastAsiaTheme="minorEastAsia"/>
          <w:noProof w:val="0"/>
          <w:color w:val="auto"/>
          <w:sz w:val="24"/>
          <w:szCs w:val="24"/>
        </w:rPr>
        <w:tab/>
      </w:r>
      <w:r w:rsidRPr="00CC47E7">
        <w:rPr>
          <w:noProof w:val="0"/>
        </w:rPr>
        <w:t>Glossary / Definitions</w:t>
      </w:r>
      <w:r w:rsidRPr="00CC47E7">
        <w:rPr>
          <w:noProof w:val="0"/>
        </w:rPr>
        <w:tab/>
      </w:r>
      <w:r w:rsidRPr="00CC47E7">
        <w:rPr>
          <w:noProof w:val="0"/>
        </w:rPr>
        <w:fldChar w:fldCharType="begin"/>
      </w:r>
      <w:r w:rsidRPr="00CC47E7">
        <w:rPr>
          <w:noProof w:val="0"/>
        </w:rPr>
        <w:instrText xml:space="preserve"> PAGEREF _Toc449949811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48F42754" w14:textId="77777777" w:rsidR="00A33350" w:rsidRPr="00CC47E7" w:rsidRDefault="00A33350">
      <w:pPr>
        <w:pStyle w:val="TOC2"/>
        <w:rPr>
          <w:rFonts w:eastAsiaTheme="minorEastAsia"/>
          <w:noProof w:val="0"/>
          <w:color w:val="auto"/>
          <w:sz w:val="24"/>
          <w:szCs w:val="24"/>
        </w:rPr>
      </w:pPr>
      <w:r w:rsidRPr="00CC47E7">
        <w:rPr>
          <w:rFonts w:cs="Times New Roman"/>
          <w:noProof w:val="0"/>
        </w:rPr>
        <w:t>7.2</w:t>
      </w:r>
      <w:r w:rsidRPr="00CC47E7">
        <w:rPr>
          <w:rFonts w:eastAsiaTheme="minorEastAsia"/>
          <w:noProof w:val="0"/>
          <w:color w:val="auto"/>
          <w:sz w:val="24"/>
          <w:szCs w:val="24"/>
        </w:rPr>
        <w:tab/>
      </w:r>
      <w:r w:rsidRPr="00CC47E7">
        <w:rPr>
          <w:noProof w:val="0"/>
        </w:rPr>
        <w:t>Acronyms</w:t>
      </w:r>
      <w:r w:rsidRPr="00CC47E7">
        <w:rPr>
          <w:noProof w:val="0"/>
        </w:rPr>
        <w:tab/>
      </w:r>
      <w:r w:rsidRPr="00CC47E7">
        <w:rPr>
          <w:noProof w:val="0"/>
        </w:rPr>
        <w:fldChar w:fldCharType="begin"/>
      </w:r>
      <w:r w:rsidRPr="00CC47E7">
        <w:rPr>
          <w:noProof w:val="0"/>
        </w:rPr>
        <w:instrText xml:space="preserve"> PAGEREF _Toc449949812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5995991B"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8</w:t>
      </w:r>
      <w:r w:rsidRPr="00CC47E7">
        <w:rPr>
          <w:rFonts w:eastAsiaTheme="minorEastAsia"/>
          <w:b w:val="0"/>
          <w:noProof w:val="0"/>
          <w:color w:val="auto"/>
          <w:sz w:val="24"/>
          <w:szCs w:val="24"/>
        </w:rPr>
        <w:tab/>
      </w:r>
      <w:r w:rsidRPr="00CC47E7">
        <w:rPr>
          <w:noProof w:val="0"/>
        </w:rPr>
        <w:t>REFERENCES</w:t>
      </w:r>
      <w:r w:rsidRPr="00CC47E7">
        <w:rPr>
          <w:noProof w:val="0"/>
        </w:rPr>
        <w:tab/>
      </w:r>
      <w:r w:rsidRPr="00CC47E7">
        <w:rPr>
          <w:noProof w:val="0"/>
        </w:rPr>
        <w:fldChar w:fldCharType="begin"/>
      </w:r>
      <w:r w:rsidRPr="00CC47E7">
        <w:rPr>
          <w:noProof w:val="0"/>
        </w:rPr>
        <w:instrText xml:space="preserve"> PAGEREF _Toc449949813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5B1F879C" w14:textId="77777777" w:rsidR="00642025" w:rsidRPr="00CC47E7" w:rsidRDefault="004A4EC4" w:rsidP="0093492E">
      <w:pPr>
        <w:rPr>
          <w:b/>
          <w:color w:val="00558C" w:themeColor="accent1"/>
          <w:sz w:val="22"/>
        </w:rPr>
      </w:pPr>
      <w:r w:rsidRPr="00CC47E7">
        <w:rPr>
          <w:rFonts w:eastAsia="Times New Roman" w:cs="Times New Roman"/>
          <w:b/>
          <w:color w:val="00558C" w:themeColor="accent1"/>
          <w:sz w:val="22"/>
          <w:szCs w:val="20"/>
        </w:rPr>
        <w:fldChar w:fldCharType="end"/>
      </w:r>
    </w:p>
    <w:p w14:paraId="63A24D9A" w14:textId="77777777" w:rsidR="0078486B" w:rsidRPr="00CC47E7" w:rsidRDefault="002F265A" w:rsidP="00C9558A">
      <w:pPr>
        <w:pStyle w:val="ListofFigures"/>
      </w:pPr>
      <w:r w:rsidRPr="00CC47E7">
        <w:t>List of Tables</w:t>
      </w:r>
    </w:p>
    <w:p w14:paraId="6487F64B" w14:textId="77777777" w:rsidR="00A33350" w:rsidRPr="00CC47E7" w:rsidRDefault="00923B4D">
      <w:pPr>
        <w:pStyle w:val="TableofFigures"/>
        <w:rPr>
          <w:rFonts w:eastAsiaTheme="minorEastAsia"/>
          <w:i w:val="0"/>
          <w:sz w:val="24"/>
          <w:szCs w:val="24"/>
        </w:rPr>
      </w:pPr>
      <w:r w:rsidRPr="00CC47E7">
        <w:fldChar w:fldCharType="begin"/>
      </w:r>
      <w:r w:rsidRPr="00CC47E7">
        <w:instrText xml:space="preserve"> TOC \t "Table caption" \c </w:instrText>
      </w:r>
      <w:r w:rsidRPr="00CC47E7">
        <w:fldChar w:fldCharType="separate"/>
      </w:r>
      <w:r w:rsidR="00A33350" w:rsidRPr="00CC47E7">
        <w:t>Table 1</w:t>
      </w:r>
      <w:r w:rsidR="00A33350" w:rsidRPr="00CC47E7">
        <w:rPr>
          <w:rFonts w:eastAsiaTheme="minorEastAsia"/>
          <w:i w:val="0"/>
          <w:sz w:val="24"/>
          <w:szCs w:val="24"/>
        </w:rPr>
        <w:tab/>
      </w:r>
      <w:r w:rsidR="00A33350" w:rsidRPr="00CC47E7">
        <w:t>IALA Domain</w:t>
      </w:r>
      <w:r w:rsidR="00A33350" w:rsidRPr="00CC47E7">
        <w:tab/>
      </w:r>
      <w:r w:rsidR="00A33350" w:rsidRPr="00CC47E7">
        <w:fldChar w:fldCharType="begin"/>
      </w:r>
      <w:r w:rsidR="00A33350" w:rsidRPr="00CC47E7">
        <w:instrText xml:space="preserve"> PAGEREF _Toc449949814 \h </w:instrText>
      </w:r>
      <w:r w:rsidR="00A33350" w:rsidRPr="00CC47E7">
        <w:fldChar w:fldCharType="separate"/>
      </w:r>
      <w:r w:rsidR="00A33350" w:rsidRPr="00CC47E7">
        <w:t>7</w:t>
      </w:r>
      <w:r w:rsidR="00A33350" w:rsidRPr="00CC47E7">
        <w:fldChar w:fldCharType="end"/>
      </w:r>
    </w:p>
    <w:p w14:paraId="4F0083EC" w14:textId="77777777" w:rsidR="00161325" w:rsidRPr="00CC47E7" w:rsidRDefault="00923B4D" w:rsidP="00923B4D">
      <w:pPr>
        <w:pStyle w:val="BodyText"/>
      </w:pPr>
      <w:r w:rsidRPr="00CC47E7">
        <w:fldChar w:fldCharType="end"/>
      </w:r>
    </w:p>
    <w:p w14:paraId="61D1C50E" w14:textId="77777777" w:rsidR="00994D97" w:rsidRPr="00CC47E7" w:rsidRDefault="00994D97" w:rsidP="00C9558A">
      <w:pPr>
        <w:pStyle w:val="ListofFigures"/>
      </w:pPr>
      <w:r w:rsidRPr="00CC47E7">
        <w:lastRenderedPageBreak/>
        <w:t>List of Figures</w:t>
      </w:r>
    </w:p>
    <w:p w14:paraId="47819F80" w14:textId="77777777" w:rsidR="00A33350" w:rsidRPr="00CC47E7" w:rsidRDefault="00923B4D">
      <w:pPr>
        <w:pStyle w:val="TableofFigures"/>
        <w:rPr>
          <w:rFonts w:eastAsiaTheme="minorEastAsia"/>
          <w:i w:val="0"/>
          <w:sz w:val="24"/>
          <w:szCs w:val="24"/>
        </w:rPr>
      </w:pPr>
      <w:r w:rsidRPr="00CC47E7">
        <w:fldChar w:fldCharType="begin"/>
      </w:r>
      <w:r w:rsidRPr="00CC47E7">
        <w:instrText xml:space="preserve"> TOC \t "Figure caption" \c </w:instrText>
      </w:r>
      <w:r w:rsidRPr="00CC47E7">
        <w:fldChar w:fldCharType="separate"/>
      </w:r>
      <w:r w:rsidR="00A33350" w:rsidRPr="00CC47E7">
        <w:t>Figure 1</w:t>
      </w:r>
      <w:r w:rsidR="00A33350" w:rsidRPr="00CC47E7">
        <w:rPr>
          <w:rFonts w:eastAsiaTheme="minorEastAsia"/>
          <w:i w:val="0"/>
          <w:sz w:val="24"/>
          <w:szCs w:val="24"/>
        </w:rPr>
        <w:tab/>
      </w:r>
      <w:r w:rsidR="00A33350" w:rsidRPr="00CC47E7">
        <w:t>Domain with Registers</w:t>
      </w:r>
      <w:r w:rsidR="00A33350" w:rsidRPr="00CC47E7">
        <w:tab/>
      </w:r>
      <w:r w:rsidR="00A33350" w:rsidRPr="00CC47E7">
        <w:fldChar w:fldCharType="begin"/>
      </w:r>
      <w:r w:rsidR="00A33350" w:rsidRPr="00CC47E7">
        <w:instrText xml:space="preserve"> PAGEREF _Toc449949815 \h </w:instrText>
      </w:r>
      <w:r w:rsidR="00A33350" w:rsidRPr="00CC47E7">
        <w:fldChar w:fldCharType="separate"/>
      </w:r>
      <w:r w:rsidR="00A33350" w:rsidRPr="00CC47E7">
        <w:t>6</w:t>
      </w:r>
      <w:r w:rsidR="00A33350" w:rsidRPr="00CC47E7">
        <w:fldChar w:fldCharType="end"/>
      </w:r>
    </w:p>
    <w:p w14:paraId="52D0BD2D" w14:textId="77777777" w:rsidR="00A33350" w:rsidRPr="00CC47E7" w:rsidRDefault="00A33350">
      <w:pPr>
        <w:pStyle w:val="TableofFigures"/>
        <w:rPr>
          <w:rFonts w:eastAsiaTheme="minorEastAsia"/>
          <w:i w:val="0"/>
          <w:sz w:val="24"/>
          <w:szCs w:val="24"/>
        </w:rPr>
      </w:pPr>
      <w:r w:rsidRPr="00CC47E7">
        <w:t>Figure 2</w:t>
      </w:r>
      <w:r w:rsidRPr="00CC47E7">
        <w:rPr>
          <w:rFonts w:eastAsiaTheme="minorEastAsia"/>
          <w:i w:val="0"/>
          <w:sz w:val="24"/>
          <w:szCs w:val="24"/>
        </w:rPr>
        <w:tab/>
      </w:r>
      <w:r w:rsidRPr="00CC47E7">
        <w:t>IALA Domains organisation (indicative)</w:t>
      </w:r>
      <w:r w:rsidRPr="00CC47E7">
        <w:tab/>
      </w:r>
      <w:r w:rsidRPr="00CC47E7">
        <w:fldChar w:fldCharType="begin"/>
      </w:r>
      <w:r w:rsidRPr="00CC47E7">
        <w:instrText xml:space="preserve"> PAGEREF _Toc449949816 \h </w:instrText>
      </w:r>
      <w:r w:rsidRPr="00CC47E7">
        <w:fldChar w:fldCharType="separate"/>
      </w:r>
      <w:r w:rsidRPr="00CC47E7">
        <w:t>9</w:t>
      </w:r>
      <w:r w:rsidRPr="00CC47E7">
        <w:fldChar w:fldCharType="end"/>
      </w:r>
    </w:p>
    <w:p w14:paraId="2CF652B9" w14:textId="77777777" w:rsidR="00A33350" w:rsidRPr="00CC47E7" w:rsidRDefault="00A33350">
      <w:pPr>
        <w:pStyle w:val="TableofFigures"/>
        <w:rPr>
          <w:rFonts w:eastAsiaTheme="minorEastAsia"/>
          <w:i w:val="0"/>
          <w:sz w:val="24"/>
          <w:szCs w:val="24"/>
        </w:rPr>
      </w:pPr>
      <w:r w:rsidRPr="00CC47E7">
        <w:t>Figure 3</w:t>
      </w:r>
      <w:r w:rsidRPr="00CC47E7">
        <w:rPr>
          <w:rFonts w:eastAsiaTheme="minorEastAsia"/>
          <w:i w:val="0"/>
          <w:sz w:val="24"/>
          <w:szCs w:val="24"/>
        </w:rPr>
        <w:tab/>
      </w:r>
      <w:r w:rsidRPr="00CC47E7">
        <w:t>Process for submitting proposals for the registration of Product Specifications</w:t>
      </w:r>
      <w:r w:rsidRPr="00CC47E7">
        <w:tab/>
      </w:r>
      <w:r w:rsidRPr="00CC47E7">
        <w:fldChar w:fldCharType="begin"/>
      </w:r>
      <w:r w:rsidRPr="00CC47E7">
        <w:instrText xml:space="preserve"> PAGEREF _Toc449949817 \h </w:instrText>
      </w:r>
      <w:r w:rsidRPr="00CC47E7">
        <w:fldChar w:fldCharType="separate"/>
      </w:r>
      <w:r w:rsidRPr="00CC47E7">
        <w:t>11</w:t>
      </w:r>
      <w:r w:rsidRPr="00CC47E7">
        <w:fldChar w:fldCharType="end"/>
      </w:r>
    </w:p>
    <w:p w14:paraId="00D041DA" w14:textId="77777777" w:rsidR="00A33350" w:rsidRPr="00CC47E7" w:rsidRDefault="00A33350">
      <w:pPr>
        <w:pStyle w:val="TableofFigures"/>
        <w:rPr>
          <w:rFonts w:eastAsiaTheme="minorEastAsia"/>
          <w:i w:val="0"/>
          <w:sz w:val="24"/>
          <w:szCs w:val="24"/>
        </w:rPr>
      </w:pPr>
      <w:r w:rsidRPr="00CC47E7">
        <w:t>Figure 4</w:t>
      </w:r>
      <w:r w:rsidRPr="00CC47E7">
        <w:rPr>
          <w:rFonts w:eastAsiaTheme="minorEastAsia"/>
          <w:i w:val="0"/>
          <w:sz w:val="24"/>
          <w:szCs w:val="24"/>
        </w:rPr>
        <w:tab/>
      </w:r>
      <w:r w:rsidRPr="00CC47E7">
        <w:t>Processing of Proposals</w:t>
      </w:r>
      <w:r w:rsidRPr="00CC47E7">
        <w:tab/>
      </w:r>
      <w:r w:rsidRPr="00CC47E7">
        <w:fldChar w:fldCharType="begin"/>
      </w:r>
      <w:r w:rsidRPr="00CC47E7">
        <w:instrText xml:space="preserve"> PAGEREF _Toc449949818 \h </w:instrText>
      </w:r>
      <w:r w:rsidRPr="00CC47E7">
        <w:fldChar w:fldCharType="separate"/>
      </w:r>
      <w:r w:rsidRPr="00CC47E7">
        <w:t>14</w:t>
      </w:r>
      <w:r w:rsidRPr="00CC47E7">
        <w:fldChar w:fldCharType="end"/>
      </w:r>
    </w:p>
    <w:p w14:paraId="507AF5FA" w14:textId="77777777" w:rsidR="005E4659" w:rsidRPr="00CC47E7" w:rsidRDefault="00923B4D" w:rsidP="000F58ED">
      <w:pPr>
        <w:pStyle w:val="TableofFigures"/>
      </w:pPr>
      <w:r w:rsidRPr="00CC47E7">
        <w:fldChar w:fldCharType="end"/>
      </w:r>
    </w:p>
    <w:p w14:paraId="183B50FD" w14:textId="77777777" w:rsidR="00B07717" w:rsidRPr="00CC47E7" w:rsidRDefault="00B07717" w:rsidP="000F58ED">
      <w:pPr>
        <w:pStyle w:val="TableofFigures"/>
      </w:pPr>
    </w:p>
    <w:p w14:paraId="369EBEB2" w14:textId="77777777" w:rsidR="00EB6F3C" w:rsidRPr="00CC47E7" w:rsidRDefault="00EB6F3C" w:rsidP="003274DB"/>
    <w:p w14:paraId="030682C4" w14:textId="77777777" w:rsidR="00790277" w:rsidRPr="00CC47E7" w:rsidRDefault="00790277" w:rsidP="003274DB">
      <w:pPr>
        <w:sectPr w:rsidR="00790277" w:rsidRPr="00CC47E7"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2BD35359" w14:textId="77777777" w:rsidR="004944C8" w:rsidRPr="00CC47E7" w:rsidRDefault="004944C8" w:rsidP="004944C8">
      <w:pPr>
        <w:pStyle w:val="Heading1separatationline"/>
      </w:pPr>
    </w:p>
    <w:p w14:paraId="65315560" w14:textId="77777777" w:rsidR="00715FA9" w:rsidRPr="00CC47E7" w:rsidRDefault="00BE3AC1" w:rsidP="0004482E">
      <w:pPr>
        <w:pStyle w:val="Heading1"/>
        <w:keepLines w:val="0"/>
        <w:numPr>
          <w:ilvl w:val="0"/>
          <w:numId w:val="27"/>
        </w:numPr>
        <w:spacing w:after="240" w:line="240" w:lineRule="auto"/>
        <w:rPr>
          <w:caps w:val="0"/>
        </w:rPr>
      </w:pPr>
      <w:bookmarkStart w:id="1" w:name="_Toc216674839"/>
      <w:bookmarkStart w:id="2" w:name="_Toc367953577"/>
      <w:bookmarkStart w:id="3" w:name="_Toc433800365"/>
      <w:bookmarkStart w:id="4" w:name="_Toc449949783"/>
      <w:r w:rsidRPr="00CC47E7">
        <w:rPr>
          <w:caps w:val="0"/>
        </w:rPr>
        <w:t>INTRODUCTION</w:t>
      </w:r>
      <w:bookmarkEnd w:id="1"/>
      <w:bookmarkEnd w:id="2"/>
      <w:bookmarkEnd w:id="3"/>
      <w:bookmarkEnd w:id="4"/>
    </w:p>
    <w:p w14:paraId="30A51EC4" w14:textId="77777777" w:rsidR="00BE3AC1" w:rsidRPr="00CC47E7" w:rsidRDefault="00BE3AC1" w:rsidP="00BE3AC1">
      <w:pPr>
        <w:pStyle w:val="Heading1separatationline"/>
      </w:pPr>
    </w:p>
    <w:p w14:paraId="355F147C" w14:textId="1D65F3C0" w:rsidR="003F1F34" w:rsidRDefault="00F96E8A" w:rsidP="00715FA9">
      <w:pPr>
        <w:pStyle w:val="BodyText"/>
      </w:pPr>
      <w:r>
        <w:t xml:space="preserve">IALA has established a Domain and Registry in accordance with IHO Standards S-99 and S-100 to provide a repository for product specifications relating to IALA’s work, for example on Aids to Navigation and VTS. The purpose of these specifications is to provide data exchange standards ensuring interoperability of systems </w:t>
      </w:r>
      <w:proofErr w:type="gramStart"/>
      <w:r>
        <w:t>that users</w:t>
      </w:r>
      <w:proofErr w:type="gramEnd"/>
      <w:r>
        <w:t xml:space="preserve"> of information </w:t>
      </w:r>
      <w:proofErr w:type="spellStart"/>
      <w:r>
        <w:t>onboard</w:t>
      </w:r>
      <w:proofErr w:type="spellEnd"/>
      <w:r>
        <w:t xml:space="preserve"> ships and ashore experience</w:t>
      </w:r>
      <w:r w:rsidR="003F1F34">
        <w:t>.</w:t>
      </w:r>
    </w:p>
    <w:p w14:paraId="499A0557" w14:textId="1BA1AE9E" w:rsidR="00715FA9" w:rsidRPr="00CC47E7" w:rsidRDefault="00715FA9" w:rsidP="00715FA9">
      <w:pPr>
        <w:pStyle w:val="BodyText"/>
      </w:pPr>
      <w:r w:rsidRPr="00CC47E7">
        <w:t>This document describes the roles, responsibilities and procedures for IALA as a Submitting Organisation under the International Hydrographic Organisation (IHO) Registry, based on IHO Standards S-100 and S-99, for managing and operating the associated IALA domain.</w:t>
      </w:r>
    </w:p>
    <w:p w14:paraId="34CBC707" w14:textId="77777777" w:rsidR="00715FA9" w:rsidRPr="00CC47E7" w:rsidRDefault="00715FA9" w:rsidP="00715FA9">
      <w:pPr>
        <w:pStyle w:val="BodyText"/>
      </w:pPr>
      <w:r w:rsidRPr="00CC47E7">
        <w:t>This Guideline explains the concepts of registries and domains, the responsibility of IHO as manager of the IHO Registry and the role of IALA</w:t>
      </w:r>
      <w:r w:rsidR="00D955AE" w:rsidRPr="00CC47E7">
        <w:t xml:space="preserve"> as a domain owner and manager.</w:t>
      </w:r>
    </w:p>
    <w:p w14:paraId="089F2B04" w14:textId="77777777" w:rsidR="00715FA9" w:rsidRPr="00CC47E7" w:rsidRDefault="00715FA9" w:rsidP="00715FA9">
      <w:pPr>
        <w:pStyle w:val="BodyText"/>
      </w:pPr>
      <w:r w:rsidRPr="00CC47E7">
        <w:t xml:space="preserve">The IALA roles and responsibilities as a submitting organisation are set out and the process for managing submissions </w:t>
      </w:r>
      <w:proofErr w:type="gramStart"/>
      <w:r w:rsidRPr="00CC47E7">
        <w:t>is laid down</w:t>
      </w:r>
      <w:proofErr w:type="gramEnd"/>
      <w:r w:rsidRPr="00CC47E7">
        <w:t>.</w:t>
      </w:r>
    </w:p>
    <w:p w14:paraId="5D41F944" w14:textId="77777777" w:rsidR="001F747C" w:rsidRPr="00CC47E7" w:rsidRDefault="001F747C" w:rsidP="00715FA9">
      <w:pPr>
        <w:pStyle w:val="BodyText"/>
      </w:pPr>
      <w:r w:rsidRPr="00CC47E7">
        <w:t xml:space="preserve">Developers wishing to write </w:t>
      </w:r>
      <w:proofErr w:type="gramStart"/>
      <w:r w:rsidRPr="00CC47E7">
        <w:t>a</w:t>
      </w:r>
      <w:proofErr w:type="gramEnd"/>
      <w:r w:rsidRPr="00CC47E7">
        <w:t xml:space="preserve"> IALA S-200 series product specification mus</w:t>
      </w:r>
      <w:r w:rsidR="00D955AE" w:rsidRPr="00CC47E7">
        <w:t>t refer to IALA guideline 1106.</w:t>
      </w:r>
    </w:p>
    <w:p w14:paraId="4704841D" w14:textId="77777777" w:rsidR="00715FA9" w:rsidRPr="00CC47E7" w:rsidRDefault="00BE3AC1" w:rsidP="0004482E">
      <w:pPr>
        <w:pStyle w:val="Heading1"/>
        <w:keepLines w:val="0"/>
        <w:numPr>
          <w:ilvl w:val="0"/>
          <w:numId w:val="24"/>
        </w:numPr>
        <w:spacing w:after="240" w:line="240" w:lineRule="auto"/>
        <w:rPr>
          <w:caps w:val="0"/>
        </w:rPr>
      </w:pPr>
      <w:bookmarkStart w:id="5" w:name="_Toc216674840"/>
      <w:bookmarkStart w:id="6" w:name="_Toc367953578"/>
      <w:bookmarkStart w:id="7" w:name="_Toc433800366"/>
      <w:bookmarkStart w:id="8" w:name="_Toc449949784"/>
      <w:r w:rsidRPr="00CC47E7">
        <w:rPr>
          <w:caps w:val="0"/>
        </w:rPr>
        <w:t>BACKGROUND</w:t>
      </w:r>
      <w:bookmarkEnd w:id="5"/>
      <w:bookmarkEnd w:id="6"/>
      <w:bookmarkEnd w:id="7"/>
      <w:bookmarkEnd w:id="8"/>
    </w:p>
    <w:p w14:paraId="134D2148" w14:textId="77777777" w:rsidR="00BE3AC1" w:rsidRPr="00CC47E7" w:rsidRDefault="00BE3AC1" w:rsidP="00BE3AC1">
      <w:pPr>
        <w:pStyle w:val="Heading1separatationline"/>
      </w:pPr>
    </w:p>
    <w:p w14:paraId="11028B58" w14:textId="77777777" w:rsidR="00715FA9" w:rsidRPr="00CC47E7" w:rsidRDefault="00715FA9" w:rsidP="00715FA9">
      <w:pPr>
        <w:pStyle w:val="BodyText"/>
        <w:rPr>
          <w:bCs/>
        </w:rPr>
      </w:pPr>
      <w:r w:rsidRPr="00CC47E7">
        <w:t xml:space="preserve">The IHO S-100 Universal Hydrographic Data Model </w:t>
      </w:r>
      <w:proofErr w:type="gramStart"/>
      <w:r w:rsidRPr="00CC47E7">
        <w:t>was published</w:t>
      </w:r>
      <w:proofErr w:type="gramEnd"/>
      <w:r w:rsidRPr="00CC47E7">
        <w:t xml:space="preserve"> as an international standard in 2010. One objective of S-100 is providing an ISO-conformant registry, managed by the IHO, containing registers such as feature concept dictionaries and product feature catalogues that are flexible and capable of managed expansion. A further objective is to provide separate registers for different user communities.  The operational procedures for </w:t>
      </w:r>
      <w:r w:rsidRPr="00CC47E7">
        <w:rPr>
          <w:bCs/>
        </w:rPr>
        <w:t>the organisation and management of the IHO Registry are set out in IHO Publication S-99.</w:t>
      </w:r>
    </w:p>
    <w:p w14:paraId="29A86DAF" w14:textId="77777777" w:rsidR="00715FA9" w:rsidRPr="00CC47E7" w:rsidRDefault="00715FA9" w:rsidP="00715FA9">
      <w:pPr>
        <w:pStyle w:val="BodyText"/>
        <w:rPr>
          <w:rFonts w:cs="Arial"/>
        </w:rPr>
      </w:pPr>
      <w:r w:rsidRPr="00CC47E7">
        <w:t xml:space="preserve">There is a Memorandum of Understanding between the IHO and </w:t>
      </w:r>
      <w:proofErr w:type="gramStart"/>
      <w:r w:rsidRPr="00CC47E7">
        <w:t>IALA which was signed in 2001</w:t>
      </w:r>
      <w:proofErr w:type="gramEnd"/>
      <w:r w:rsidRPr="00CC47E7">
        <w:t xml:space="preserve"> and covers work on the IHO Registry, which is governed by S-99.  Within the IHO Registry, external Submitting Organisations may use </w:t>
      </w:r>
      <w:r w:rsidR="006173EB" w:rsidRPr="00CC47E7">
        <w:t>'</w:t>
      </w:r>
      <w:r w:rsidRPr="00CC47E7">
        <w:t>Supplementary Registers</w:t>
      </w:r>
      <w:r w:rsidR="006173EB" w:rsidRPr="00CC47E7">
        <w:t>'</w:t>
      </w:r>
      <w:r w:rsidRPr="00CC47E7">
        <w:t xml:space="preserve">. </w:t>
      </w:r>
      <w:r w:rsidR="00D955AE" w:rsidRPr="00CC47E7">
        <w:t xml:space="preserve"> </w:t>
      </w:r>
      <w:r w:rsidRPr="00CC47E7">
        <w:t xml:space="preserve">The S-99 and S-100 standards </w:t>
      </w:r>
      <w:proofErr w:type="gramStart"/>
      <w:r w:rsidRPr="00CC47E7">
        <w:t xml:space="preserve">are maintained and developed by </w:t>
      </w:r>
      <w:r w:rsidR="001E1B9A" w:rsidRPr="00CC47E7">
        <w:t>IHO</w:t>
      </w:r>
      <w:proofErr w:type="gramEnd"/>
      <w:r w:rsidR="001E1B9A" w:rsidRPr="00CC47E7">
        <w:t>.</w:t>
      </w:r>
      <w:r w:rsidRPr="00CC47E7">
        <w:t xml:space="preserve"> </w:t>
      </w:r>
      <w:r w:rsidR="006173EB" w:rsidRPr="00CC47E7">
        <w:t xml:space="preserve"> </w:t>
      </w:r>
      <w:r w:rsidRPr="00CC47E7">
        <w:t>There are two aspects to IALA participation.  The first is to participate as a Submitting Organisation</w:t>
      </w:r>
      <w:r w:rsidR="001E1B9A" w:rsidRPr="00CC47E7">
        <w:t>.  The second is as</w:t>
      </w:r>
      <w:r w:rsidRPr="00CC47E7">
        <w:t xml:space="preserve"> a domain owner</w:t>
      </w:r>
      <w:r w:rsidR="001E1B9A" w:rsidRPr="00CC47E7">
        <w:t>.</w:t>
      </w:r>
    </w:p>
    <w:p w14:paraId="3D84ADB0" w14:textId="77777777" w:rsidR="00715FA9" w:rsidRPr="00CC47E7" w:rsidRDefault="00715FA9" w:rsidP="00715FA9">
      <w:pPr>
        <w:pStyle w:val="BodyText"/>
      </w:pPr>
      <w:r w:rsidRPr="00CC47E7">
        <w:rPr>
          <w:lang w:eastAsia="de-DE"/>
        </w:rPr>
        <w:t>At its 52</w:t>
      </w:r>
      <w:r w:rsidRPr="00CC47E7">
        <w:rPr>
          <w:vertAlign w:val="superscript"/>
          <w:lang w:eastAsia="de-DE"/>
        </w:rPr>
        <w:t>nd</w:t>
      </w:r>
      <w:r w:rsidRPr="00CC47E7">
        <w:rPr>
          <w:lang w:eastAsia="de-DE"/>
        </w:rPr>
        <w:t xml:space="preserve"> session, the IALA Council approved </w:t>
      </w:r>
      <w:r w:rsidRPr="00CC47E7">
        <w:t>registration of IALA at IHO as a Domain Owner for Aids to Navigation (AtoN), VTS and for other data areas under IALA remit, and as a Submitting Organisation, in accordance with the IHO / IALA Memorandum of Understanding (</w:t>
      </w:r>
      <w:proofErr w:type="spellStart"/>
      <w:r w:rsidRPr="00CC47E7">
        <w:t>MoU</w:t>
      </w:r>
      <w:proofErr w:type="spellEnd"/>
      <w:r w:rsidRPr="00CC47E7">
        <w:t>).</w:t>
      </w:r>
    </w:p>
    <w:p w14:paraId="26080DFC" w14:textId="42F027C5" w:rsidR="00715FA9" w:rsidRPr="00CC47E7" w:rsidRDefault="00715FA9" w:rsidP="00715FA9">
      <w:pPr>
        <w:pStyle w:val="BodyText"/>
      </w:pPr>
      <w:r w:rsidRPr="00CC47E7">
        <w:t xml:space="preserve">Because of IALA’s breadth of expertise in AtoN, </w:t>
      </w:r>
      <w:r w:rsidR="008275AC">
        <w:t xml:space="preserve">the </w:t>
      </w:r>
      <w:r w:rsidRPr="00CC47E7">
        <w:t>IALA domain within the IHO Registry are logical extensions of the Registry beyond hydrographical applications.  The IHO continues to handle operation of the Registry; the responsibility for the management of the IALA domain rests with IALA.  Other Submitting Organisations will be able to propose amendments to existing Registry entries.</w:t>
      </w:r>
    </w:p>
    <w:p w14:paraId="1E0D363E" w14:textId="77777777" w:rsidR="00715FA9" w:rsidRPr="00CC47E7" w:rsidRDefault="00715FA9" w:rsidP="00715FA9">
      <w:pPr>
        <w:pStyle w:val="BodyText"/>
      </w:pPr>
      <w:r w:rsidRPr="00CC47E7">
        <w:t>IALA will serve as a Submitting Organisation to support its requirements for product specifications.</w:t>
      </w:r>
    </w:p>
    <w:p w14:paraId="7BE6BD1D" w14:textId="77777777" w:rsidR="00715FA9" w:rsidRPr="00CC47E7" w:rsidRDefault="00715FA9" w:rsidP="00715FA9">
      <w:pPr>
        <w:pStyle w:val="BodyText"/>
      </w:pPr>
      <w:r w:rsidRPr="00CC47E7">
        <w:t xml:space="preserve">A </w:t>
      </w:r>
      <w:r w:rsidR="00D955AE" w:rsidRPr="00CC47E7">
        <w:t>'</w:t>
      </w:r>
      <w:r w:rsidRPr="00CC47E7">
        <w:t>product</w:t>
      </w:r>
      <w:r w:rsidR="00D955AE" w:rsidRPr="00CC47E7">
        <w:t>'</w:t>
      </w:r>
      <w:r w:rsidRPr="00CC47E7">
        <w:t xml:space="preserve"> is in most cases understood as a technical or operational data service provided to the mariners and to the maritime community at large.</w:t>
      </w:r>
    </w:p>
    <w:p w14:paraId="5DF20482" w14:textId="77777777" w:rsidR="00715FA9" w:rsidRPr="00CC47E7" w:rsidRDefault="00715FA9" w:rsidP="00715FA9">
      <w:pPr>
        <w:pStyle w:val="BodyText"/>
      </w:pPr>
      <w:r w:rsidRPr="00CC47E7">
        <w:t>In some cases</w:t>
      </w:r>
      <w:r w:rsidR="00D955AE" w:rsidRPr="00CC47E7">
        <w:t>,</w:t>
      </w:r>
      <w:r w:rsidRPr="00CC47E7">
        <w:t xml:space="preserve"> the product may be associated with a particular piece of equipment, a system or its software.</w:t>
      </w:r>
    </w:p>
    <w:p w14:paraId="28A3DC8C" w14:textId="2B1DCEE8" w:rsidR="00715FA9" w:rsidRPr="00CC47E7" w:rsidRDefault="00157C4E" w:rsidP="00715FA9">
      <w:pPr>
        <w:pStyle w:val="BodyText"/>
      </w:pPr>
      <w:ins w:id="9" w:author="Administrator" w:date="2017-01-30T17:00:00Z">
        <w:r>
          <w:t xml:space="preserve">In others such as in </w:t>
        </w:r>
      </w:ins>
      <w:del w:id="10" w:author="Administrator" w:date="2017-01-30T17:00:00Z">
        <w:r w:rsidR="00715FA9" w:rsidRPr="00CC47E7" w:rsidDel="00157C4E">
          <w:delText>A</w:delText>
        </w:r>
      </w:del>
      <w:del w:id="11" w:author="Administrator" w:date="2017-01-30T17:01:00Z">
        <w:r w:rsidR="00715FA9" w:rsidRPr="00CC47E7" w:rsidDel="00157C4E">
          <w:delText xml:space="preserve"> </w:delText>
        </w:r>
        <w:r w:rsidR="00D955AE" w:rsidRPr="00CC47E7" w:rsidDel="00157C4E">
          <w:delText>'</w:delText>
        </w:r>
      </w:del>
      <w:r w:rsidR="00715FA9" w:rsidRPr="00CC47E7">
        <w:t>Maritime Service Portfolio</w:t>
      </w:r>
      <w:r w:rsidR="00D955AE" w:rsidRPr="00CC47E7">
        <w:t>'</w:t>
      </w:r>
      <w:ins w:id="12" w:author="Administrator" w:date="2017-01-30T17:01:00Z">
        <w:r>
          <w:t>s,</w:t>
        </w:r>
      </w:ins>
      <w:r w:rsidR="00715FA9" w:rsidRPr="00CC47E7">
        <w:t xml:space="preserve"> </w:t>
      </w:r>
      <w:del w:id="13" w:author="Administrator" w:date="2017-01-30T17:00:00Z">
        <w:r w:rsidR="00715FA9" w:rsidRPr="00CC47E7" w:rsidDel="00157C4E">
          <w:delText>is a</w:delText>
        </w:r>
      </w:del>
      <w:ins w:id="14" w:author="Administrator" w:date="2017-01-30T17:00:00Z">
        <w:r>
          <w:t>there are an integrated</w:t>
        </w:r>
      </w:ins>
      <w:r w:rsidR="00715FA9" w:rsidRPr="00CC47E7">
        <w:t xml:space="preserve"> set of </w:t>
      </w:r>
      <w:r w:rsidR="00D955AE" w:rsidRPr="00CC47E7">
        <w:t>'</w:t>
      </w:r>
      <w:r w:rsidR="00715FA9" w:rsidRPr="00CC47E7">
        <w:t>products</w:t>
      </w:r>
      <w:r w:rsidR="00D955AE" w:rsidRPr="00CC47E7">
        <w:t>'</w:t>
      </w:r>
      <w:r w:rsidR="00715FA9" w:rsidRPr="00CC47E7">
        <w:t xml:space="preserve"> construed as services in a given sea area, waterway, or port, as appropriate.</w:t>
      </w:r>
    </w:p>
    <w:p w14:paraId="3150C139" w14:textId="77777777" w:rsidR="00715FA9" w:rsidRPr="00CC47E7" w:rsidRDefault="00BE3AC1" w:rsidP="0004482E">
      <w:pPr>
        <w:pStyle w:val="Heading1"/>
        <w:keepLines w:val="0"/>
        <w:numPr>
          <w:ilvl w:val="0"/>
          <w:numId w:val="24"/>
        </w:numPr>
        <w:spacing w:after="240" w:line="240" w:lineRule="auto"/>
        <w:rPr>
          <w:caps w:val="0"/>
        </w:rPr>
      </w:pPr>
      <w:bookmarkStart w:id="15" w:name="_Toc216674841"/>
      <w:bookmarkStart w:id="16" w:name="_Toc367953579"/>
      <w:bookmarkStart w:id="17" w:name="_Toc433800367"/>
      <w:bookmarkStart w:id="18" w:name="_Toc449949785"/>
      <w:r w:rsidRPr="00CC47E7">
        <w:rPr>
          <w:caps w:val="0"/>
        </w:rPr>
        <w:t>SCOPE</w:t>
      </w:r>
      <w:bookmarkEnd w:id="15"/>
      <w:bookmarkEnd w:id="16"/>
      <w:bookmarkEnd w:id="17"/>
      <w:bookmarkEnd w:id="18"/>
    </w:p>
    <w:p w14:paraId="021183CC" w14:textId="77777777" w:rsidR="00BE3AC1" w:rsidRPr="00CC47E7" w:rsidRDefault="00BE3AC1" w:rsidP="00BE3AC1">
      <w:pPr>
        <w:pStyle w:val="Heading1separatationline"/>
      </w:pPr>
    </w:p>
    <w:p w14:paraId="74F9E5A6" w14:textId="77777777" w:rsidR="00715FA9" w:rsidRPr="00CC47E7" w:rsidRDefault="00715FA9" w:rsidP="00715FA9">
      <w:pPr>
        <w:pStyle w:val="BodyText"/>
      </w:pPr>
      <w:r w:rsidRPr="00CC47E7">
        <w:lastRenderedPageBreak/>
        <w:t xml:space="preserve">The scope of this Guideline is to advise IALA about the interaction between IALA and IHO and its Registry.  The governing documentation for this interaction is the IHO S-100 standard and the associated procedures in part 2 of S-100 and S-99.  The IALA operational procedures addressed in this Guideline are similar to the Registry procedures outlined in IHO standards. </w:t>
      </w:r>
      <w:r w:rsidR="00D955AE" w:rsidRPr="00CC47E7">
        <w:t xml:space="preserve"> </w:t>
      </w:r>
      <w:r w:rsidRPr="00CC47E7">
        <w:t>IALA has developed these procedures solely to manage the IALA S-200 domain and its role as a Submitting Organisation within the context of the Association.  Should there be any conflict between this Guideline and IHO standard S-100 or S-99, IALA should defer to the IHO documentation.</w:t>
      </w:r>
    </w:p>
    <w:p w14:paraId="31EC0885" w14:textId="77777777" w:rsidR="00715FA9" w:rsidRPr="00CC47E7" w:rsidRDefault="00715FA9" w:rsidP="00715FA9">
      <w:pPr>
        <w:pStyle w:val="BodyText"/>
      </w:pPr>
      <w:r w:rsidRPr="00CC47E7">
        <w:t>It is important to note the difference between the Registry, as a whole, the different Registers, the IALA domain, the domains to which IALA contributes and the individual entries.</w:t>
      </w:r>
    </w:p>
    <w:p w14:paraId="470FA06C" w14:textId="12327DAC" w:rsidR="00715FA9" w:rsidRPr="00CC47E7" w:rsidRDefault="00BE3AC1" w:rsidP="0004482E">
      <w:pPr>
        <w:pStyle w:val="Heading1"/>
        <w:keepLines w:val="0"/>
        <w:numPr>
          <w:ilvl w:val="0"/>
          <w:numId w:val="24"/>
        </w:numPr>
        <w:spacing w:after="240" w:line="240" w:lineRule="auto"/>
        <w:rPr>
          <w:caps w:val="0"/>
        </w:rPr>
      </w:pPr>
      <w:bookmarkStart w:id="19" w:name="_Toc216674842"/>
      <w:bookmarkStart w:id="20" w:name="_Toc367953580"/>
      <w:bookmarkStart w:id="21" w:name="_Toc433800368"/>
      <w:bookmarkStart w:id="22" w:name="_Toc449949786"/>
      <w:r w:rsidRPr="00CC47E7">
        <w:rPr>
          <w:caps w:val="0"/>
        </w:rPr>
        <w:t>THE IALA DOMAIN</w:t>
      </w:r>
      <w:bookmarkEnd w:id="19"/>
      <w:bookmarkEnd w:id="20"/>
      <w:bookmarkEnd w:id="21"/>
      <w:bookmarkEnd w:id="22"/>
    </w:p>
    <w:p w14:paraId="3D8A1B5D" w14:textId="77777777" w:rsidR="00BE3AC1" w:rsidRPr="00CC47E7" w:rsidRDefault="00BE3AC1" w:rsidP="00BE3AC1">
      <w:pPr>
        <w:pStyle w:val="Heading1separatationline"/>
      </w:pPr>
    </w:p>
    <w:p w14:paraId="7648873D" w14:textId="1A573A8C" w:rsidR="00715FA9" w:rsidRPr="00CC47E7" w:rsidRDefault="00715FA9" w:rsidP="00715FA9">
      <w:pPr>
        <w:pStyle w:val="BodyText"/>
      </w:pPr>
      <w:r w:rsidRPr="00CC47E7">
        <w:t xml:space="preserve">Within the Feature Concept </w:t>
      </w:r>
      <w:r w:rsidR="00D955AE" w:rsidRPr="00CC47E7">
        <w:t>Dictionary Register</w:t>
      </w:r>
      <w:r w:rsidRPr="00CC47E7">
        <w:t>, the Portrayal Register and the Metadata Register</w:t>
      </w:r>
      <w:ins w:id="23" w:author="Administrator" w:date="2017-01-30T17:02:00Z">
        <w:r w:rsidR="00157C4E">
          <w:t>,</w:t>
        </w:r>
      </w:ins>
      <w:r w:rsidRPr="00CC47E7">
        <w:t xml:space="preserve"> each entry </w:t>
      </w:r>
      <w:proofErr w:type="gramStart"/>
      <w:r w:rsidRPr="00CC47E7">
        <w:t>is assigned</w:t>
      </w:r>
      <w:proofErr w:type="gramEnd"/>
      <w:r w:rsidRPr="00CC47E7">
        <w:t xml:space="preserve"> to a recognised domain.  The purpose of designating domains and a related Domain Control Body is to ensure that the key stakeholders </w:t>
      </w:r>
      <w:ins w:id="24" w:author="Administrator" w:date="2017-01-30T17:04:00Z">
        <w:r w:rsidR="00157C4E">
          <w:t xml:space="preserve">within the IALA </w:t>
        </w:r>
        <w:proofErr w:type="gramStart"/>
        <w:r w:rsidR="00157C4E">
          <w:t>community</w:t>
        </w:r>
      </w:ins>
      <w:r w:rsidRPr="00CC47E7">
        <w:t>(</w:t>
      </w:r>
      <w:proofErr w:type="gramEnd"/>
      <w:r w:rsidRPr="00CC47E7">
        <w:t>as represented by the domains) are consulted in any subsequent proposals to adjust items contained in a Register.</w:t>
      </w:r>
    </w:p>
    <w:p w14:paraId="577921CD" w14:textId="77777777" w:rsidR="00715FA9" w:rsidRPr="00CC47E7" w:rsidRDefault="00715FA9" w:rsidP="00715FA9">
      <w:pPr>
        <w:tabs>
          <w:tab w:val="left" w:pos="810"/>
        </w:tabs>
        <w:jc w:val="center"/>
      </w:pPr>
      <w:r w:rsidRPr="00CC47E7">
        <w:rPr>
          <w:noProof/>
          <w:lang w:val="en-IE" w:eastAsia="en-IE"/>
        </w:rPr>
        <w:drawing>
          <wp:inline distT="0" distB="0" distL="0" distR="0" wp14:anchorId="637A701D" wp14:editId="6B2C036A">
            <wp:extent cx="3905250" cy="3161143"/>
            <wp:effectExtent l="0" t="0" r="0" b="127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72447" cy="3215536"/>
                    </a:xfrm>
                    <a:prstGeom prst="rect">
                      <a:avLst/>
                    </a:prstGeom>
                    <a:solidFill>
                      <a:srgbClr val="FFFFFF"/>
                    </a:solidFill>
                    <a:ln>
                      <a:noFill/>
                    </a:ln>
                  </pic:spPr>
                </pic:pic>
              </a:graphicData>
            </a:graphic>
          </wp:inline>
        </w:drawing>
      </w:r>
    </w:p>
    <w:p w14:paraId="5D128C03" w14:textId="77777777" w:rsidR="00715FA9" w:rsidRPr="00CC47E7" w:rsidRDefault="00715FA9" w:rsidP="00715FA9">
      <w:pPr>
        <w:pStyle w:val="BodyText"/>
      </w:pPr>
    </w:p>
    <w:p w14:paraId="2B92476D" w14:textId="77777777" w:rsidR="00715FA9" w:rsidRPr="00CC47E7" w:rsidRDefault="00715FA9" w:rsidP="006173EB">
      <w:pPr>
        <w:pStyle w:val="Figurecaption"/>
        <w:jc w:val="center"/>
      </w:pPr>
      <w:bookmarkStart w:id="25" w:name="_Toc433791305"/>
      <w:bookmarkStart w:id="26" w:name="_Ref449544102"/>
      <w:bookmarkStart w:id="27" w:name="_Toc449949815"/>
      <w:r w:rsidRPr="00CC47E7">
        <w:t>Domain with Registers</w:t>
      </w:r>
      <w:bookmarkEnd w:id="25"/>
      <w:bookmarkEnd w:id="26"/>
      <w:bookmarkEnd w:id="27"/>
    </w:p>
    <w:p w14:paraId="25CAEF80" w14:textId="77777777" w:rsidR="00715FA9" w:rsidRPr="00CC47E7" w:rsidRDefault="00715FA9" w:rsidP="00715FA9">
      <w:pPr>
        <w:pStyle w:val="BodyText"/>
      </w:pPr>
      <w:r w:rsidRPr="00CC47E7">
        <w:t xml:space="preserve">The list of Registers </w:t>
      </w:r>
      <w:proofErr w:type="gramStart"/>
      <w:r w:rsidRPr="00CC47E7">
        <w:t>is</w:t>
      </w:r>
      <w:r w:rsidR="00D955AE" w:rsidRPr="00CC47E7">
        <w:t xml:space="preserve"> given</w:t>
      </w:r>
      <w:proofErr w:type="gramEnd"/>
      <w:r w:rsidR="00D955AE" w:rsidRPr="00CC47E7">
        <w:t xml:space="preserve"> in the following sections.</w:t>
      </w:r>
    </w:p>
    <w:p w14:paraId="7552BF3D"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8" w:name="_Toc216674843"/>
      <w:bookmarkStart w:id="29" w:name="_Toc367953581"/>
      <w:bookmarkStart w:id="30" w:name="_Toc433800369"/>
      <w:bookmarkStart w:id="31" w:name="_Toc449949787"/>
      <w:r w:rsidRPr="00CC47E7">
        <w:t>Product Specification Register</w:t>
      </w:r>
      <w:bookmarkEnd w:id="28"/>
      <w:bookmarkEnd w:id="29"/>
      <w:bookmarkEnd w:id="30"/>
      <w:bookmarkEnd w:id="31"/>
    </w:p>
    <w:p w14:paraId="027F7AC7" w14:textId="77777777" w:rsidR="00BE3AC1" w:rsidRPr="00CC47E7" w:rsidRDefault="00BE3AC1" w:rsidP="00BE3AC1">
      <w:pPr>
        <w:pStyle w:val="Heading2separationline"/>
      </w:pPr>
    </w:p>
    <w:p w14:paraId="6F95E242" w14:textId="3EA4A62B" w:rsidR="00715FA9" w:rsidRPr="00CC47E7" w:rsidRDefault="00715FA9" w:rsidP="00715FA9">
      <w:pPr>
        <w:pStyle w:val="BodyText"/>
      </w:pPr>
      <w:r w:rsidRPr="00CC47E7">
        <w:t>The Product Specification Register contains a list of product specifications developed and maintained by a recognised organisation</w:t>
      </w:r>
      <w:ins w:id="32" w:author="Administrator" w:date="2017-02-24T13:16:00Z">
        <w:r w:rsidR="00B458E9">
          <w:t xml:space="preserve"> </w:t>
        </w:r>
      </w:ins>
      <w:ins w:id="33" w:author="Administrator" w:date="2017-01-30T17:05:00Z">
        <w:r w:rsidR="00157C4E">
          <w:t>in this case IALA</w:t>
        </w:r>
      </w:ins>
      <w:r w:rsidRPr="00CC47E7">
        <w:t xml:space="preserve">.  This register </w:t>
      </w:r>
      <w:proofErr w:type="gramStart"/>
      <w:r w:rsidRPr="00CC47E7">
        <w:t>is based</w:t>
      </w:r>
      <w:proofErr w:type="gramEnd"/>
      <w:r w:rsidRPr="00CC47E7">
        <w:t xml:space="preserve"> on the principle of </w:t>
      </w:r>
      <w:r w:rsidRPr="00CC47E7">
        <w:rPr>
          <w:i/>
        </w:rPr>
        <w:t>organisational</w:t>
      </w:r>
      <w:r w:rsidRPr="00CC47E7">
        <w:t xml:space="preserve"> responsibility, i.e. a domain is assigned to a specific recognised organisation.  In the case of IALA, the scope of IALA is so large that it is advisable to subdivide one organisational domain into several fields that reflect the IALA’s different areas of competence.  For example, amongst others, there will be an IALA AtoN field and an IALA VTS field.</w:t>
      </w:r>
    </w:p>
    <w:p w14:paraId="6415E022" w14:textId="1BF51B1E" w:rsidR="00715FA9" w:rsidRDefault="00715FA9" w:rsidP="00715FA9">
      <w:pPr>
        <w:pStyle w:val="BodyText"/>
      </w:pPr>
      <w:r w:rsidRPr="00CC47E7">
        <w:t xml:space="preserve">An important part of most product specifications is a </w:t>
      </w:r>
      <w:r w:rsidRPr="00CC47E7">
        <w:rPr>
          <w:i/>
        </w:rPr>
        <w:t>feature catalogue</w:t>
      </w:r>
      <w:r w:rsidRPr="00CC47E7">
        <w:t xml:space="preserve">, which is normally produced </w:t>
      </w:r>
      <w:proofErr w:type="gramStart"/>
      <w:r w:rsidRPr="00CC47E7">
        <w:t>as a result</w:t>
      </w:r>
      <w:proofErr w:type="gramEnd"/>
      <w:r w:rsidRPr="00CC47E7">
        <w:t xml:space="preserve"> of modelling the product.  It uses item types, such as feature classes and attributes, from the Feature Concept </w:t>
      </w:r>
      <w:r w:rsidRPr="00CC47E7">
        <w:lastRenderedPageBreak/>
        <w:t>Dictionary Register, and documents the binding between them.  In addition, constraints, units of measurement and format description of attributes</w:t>
      </w:r>
      <w:ins w:id="34" w:author="Administrator" w:date="2017-01-30T17:06:00Z">
        <w:r w:rsidR="00157C4E">
          <w:t>,</w:t>
        </w:r>
      </w:ins>
      <w:r w:rsidRPr="00CC47E7">
        <w:t xml:space="preserve"> </w:t>
      </w:r>
      <w:proofErr w:type="gramStart"/>
      <w:r w:rsidRPr="00CC47E7">
        <w:t>can be specified</w:t>
      </w:r>
      <w:proofErr w:type="gramEnd"/>
      <w:r w:rsidRPr="00CC47E7">
        <w:t>.</w:t>
      </w:r>
    </w:p>
    <w:p w14:paraId="24B4A783" w14:textId="0E19229E" w:rsidR="003F1F34" w:rsidRDefault="003F1F34" w:rsidP="00715FA9">
      <w:pPr>
        <w:pStyle w:val="BodyText"/>
      </w:pPr>
      <w:r>
        <w:t xml:space="preserve">The </w:t>
      </w:r>
      <w:r w:rsidR="00604BF1">
        <w:t>numbering scheme for the IALA Registry, S-200-299, has been agreed with IHO, which is the body to which IALA product Specifications are submitted for final approval, as shown in Figure 3.</w:t>
      </w:r>
    </w:p>
    <w:p w14:paraId="1A6A666A" w14:textId="77777777" w:rsidR="00604BF1" w:rsidRDefault="00604BF1" w:rsidP="00715FA9">
      <w:pPr>
        <w:pStyle w:val="BodyText"/>
      </w:pPr>
    </w:p>
    <w:p w14:paraId="0975DBF3" w14:textId="77777777" w:rsidR="00604BF1" w:rsidRPr="00CC47E7" w:rsidRDefault="00604BF1" w:rsidP="00715FA9">
      <w:pPr>
        <w:pStyle w:val="BodyText"/>
      </w:pPr>
    </w:p>
    <w:p w14:paraId="36446752" w14:textId="77777777" w:rsidR="00BE3AC1" w:rsidRPr="00CC47E7" w:rsidRDefault="00BE3AC1">
      <w:pPr>
        <w:spacing w:after="200" w:line="276" w:lineRule="auto"/>
        <w:rPr>
          <w:rFonts w:asciiTheme="majorHAnsi" w:eastAsiaTheme="majorEastAsia" w:hAnsiTheme="majorHAnsi" w:cstheme="majorBidi"/>
          <w:b/>
          <w:bCs/>
          <w:caps/>
          <w:color w:val="407EC9"/>
          <w:sz w:val="24"/>
          <w:szCs w:val="24"/>
        </w:rPr>
      </w:pPr>
      <w:bookmarkStart w:id="35" w:name="_Toc216674844"/>
      <w:bookmarkStart w:id="36" w:name="_Toc367953582"/>
      <w:bookmarkStart w:id="37" w:name="_Toc433800370"/>
      <w:r w:rsidRPr="00CC47E7">
        <w:br w:type="page"/>
      </w:r>
    </w:p>
    <w:p w14:paraId="793C8F00"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38" w:name="_Toc449949788"/>
      <w:r w:rsidRPr="00CC47E7">
        <w:lastRenderedPageBreak/>
        <w:t>Portrayal Register</w:t>
      </w:r>
      <w:bookmarkEnd w:id="35"/>
      <w:bookmarkEnd w:id="36"/>
      <w:bookmarkEnd w:id="37"/>
      <w:bookmarkEnd w:id="38"/>
    </w:p>
    <w:p w14:paraId="2346E784" w14:textId="77777777" w:rsidR="00BE3AC1" w:rsidRPr="00CC47E7" w:rsidRDefault="00BE3AC1" w:rsidP="00BE3AC1">
      <w:pPr>
        <w:pStyle w:val="Heading2separationline"/>
      </w:pPr>
    </w:p>
    <w:p w14:paraId="722C77CF" w14:textId="77777777" w:rsidR="00715FA9" w:rsidRPr="00CC47E7" w:rsidRDefault="00715FA9" w:rsidP="00715FA9">
      <w:pPr>
        <w:pStyle w:val="BodyText"/>
      </w:pPr>
      <w:r w:rsidRPr="00CC47E7">
        <w:t xml:space="preserve">Portrayal relates to how the data </w:t>
      </w:r>
      <w:proofErr w:type="gramStart"/>
      <w:r w:rsidRPr="00CC47E7">
        <w:t>is presented</w:t>
      </w:r>
      <w:proofErr w:type="gramEnd"/>
      <w:r w:rsidRPr="00CC47E7">
        <w:t xml:space="preserve"> to the user of the product.</w:t>
      </w:r>
    </w:p>
    <w:p w14:paraId="2EFD3DA1" w14:textId="77777777" w:rsidR="00715FA9" w:rsidRPr="00CC47E7" w:rsidRDefault="00715FA9" w:rsidP="00715FA9">
      <w:pPr>
        <w:pStyle w:val="BodyText"/>
      </w:pPr>
      <w:r w:rsidRPr="00CC47E7">
        <w:t>The portrayal of data is independent of the data but closely related to the data.  There may be many different portrayals for the same data.</w:t>
      </w:r>
    </w:p>
    <w:p w14:paraId="44322606" w14:textId="77777777" w:rsidR="00715FA9" w:rsidRPr="00CC47E7" w:rsidRDefault="00715FA9" w:rsidP="00715FA9">
      <w:pPr>
        <w:pStyle w:val="BodyText"/>
      </w:pPr>
      <w:r w:rsidRPr="00CC47E7">
        <w:t xml:space="preserve">The Portrayal Register contains both symbols for portraying features and general rules that invoke the symbols under certain conditions.  </w:t>
      </w:r>
      <w:proofErr w:type="gramStart"/>
      <w:r w:rsidRPr="00CC47E7">
        <w:t>More specific rules</w:t>
      </w:r>
      <w:proofErr w:type="gramEnd"/>
      <w:r w:rsidRPr="00CC47E7">
        <w:t xml:space="preserve"> can also be given in a product specification.</w:t>
      </w:r>
    </w:p>
    <w:p w14:paraId="52E99A88" w14:textId="5122A550" w:rsidR="00715FA9" w:rsidRPr="00CC47E7" w:rsidRDefault="00715FA9" w:rsidP="00715FA9">
      <w:pPr>
        <w:pStyle w:val="BodyText"/>
      </w:pPr>
      <w:r w:rsidRPr="00CC47E7">
        <w:t>The construction of the Portrayal Register follows the same principles as the other Registers</w:t>
      </w:r>
      <w:ins w:id="39" w:author="Administrator" w:date="2017-01-30T17:07:00Z">
        <w:r w:rsidR="00157C4E">
          <w:t xml:space="preserve"> but should be harmonised to other on board systems especially ECDIS and to VTS portrayal ashore</w:t>
        </w:r>
      </w:ins>
      <w:del w:id="40" w:author="Administrator" w:date="2017-01-30T17:07:00Z">
        <w:r w:rsidR="00506D7A" w:rsidRPr="00CC47E7" w:rsidDel="00157C4E">
          <w:delText>.</w:delText>
        </w:r>
      </w:del>
    </w:p>
    <w:p w14:paraId="66DA31E4"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41" w:name="_Toc216674845"/>
      <w:bookmarkStart w:id="42" w:name="_Toc367953583"/>
      <w:bookmarkStart w:id="43" w:name="_Toc433800371"/>
      <w:bookmarkStart w:id="44" w:name="_Toc449949789"/>
      <w:r w:rsidRPr="00CC47E7">
        <w:t>Feature Concept Dictionary Register</w:t>
      </w:r>
      <w:bookmarkEnd w:id="41"/>
      <w:bookmarkEnd w:id="42"/>
      <w:bookmarkEnd w:id="43"/>
      <w:bookmarkEnd w:id="44"/>
    </w:p>
    <w:p w14:paraId="5BB8D38A" w14:textId="77777777" w:rsidR="00BE3AC1" w:rsidRPr="00CC47E7" w:rsidRDefault="00BE3AC1" w:rsidP="00BE3AC1">
      <w:pPr>
        <w:pStyle w:val="Heading2separationline"/>
      </w:pPr>
    </w:p>
    <w:p w14:paraId="5C983B8F" w14:textId="77777777" w:rsidR="00715FA9" w:rsidRPr="00CC47E7" w:rsidRDefault="00715FA9" w:rsidP="00715FA9">
      <w:pPr>
        <w:pStyle w:val="BodyText"/>
      </w:pPr>
      <w:r w:rsidRPr="00CC47E7">
        <w:t>The Feature Concept Dictionary Register hosts all feature concept dictionaries, within the appropriate domains of the Feature Concept Dictionary Register.  (See</w:t>
      </w:r>
      <w:r w:rsidR="00B20E6C" w:rsidRPr="00CC47E7">
        <w:t xml:space="preserve"> </w:t>
      </w:r>
      <w:r w:rsidR="00B20E6C" w:rsidRPr="00CC47E7">
        <w:fldChar w:fldCharType="begin"/>
      </w:r>
      <w:r w:rsidR="00B20E6C" w:rsidRPr="00CC47E7">
        <w:instrText xml:space="preserve"> REF _Ref449544102 \r \h </w:instrText>
      </w:r>
      <w:r w:rsidR="00B20E6C" w:rsidRPr="00CC47E7">
        <w:fldChar w:fldCharType="separate"/>
      </w:r>
      <w:r w:rsidR="00B20E6C" w:rsidRPr="00CC47E7">
        <w:t>Figure 1</w:t>
      </w:r>
      <w:r w:rsidR="00B20E6C" w:rsidRPr="00CC47E7">
        <w:fldChar w:fldCharType="end"/>
      </w:r>
      <w:r w:rsidRPr="00CC47E7">
        <w:t>)</w:t>
      </w:r>
      <w:r w:rsidR="00B20E6C" w:rsidRPr="00CC47E7">
        <w:t>.</w:t>
      </w:r>
    </w:p>
    <w:p w14:paraId="5731C267" w14:textId="77777777" w:rsidR="00715FA9" w:rsidRPr="00CC47E7" w:rsidRDefault="00715FA9" w:rsidP="00715FA9">
      <w:pPr>
        <w:pStyle w:val="BodyText"/>
      </w:pPr>
      <w:r w:rsidRPr="00CC47E7">
        <w:t xml:space="preserve">A </w:t>
      </w:r>
      <w:r w:rsidRPr="00CC47E7">
        <w:rPr>
          <w:i/>
        </w:rPr>
        <w:t>feature concept dictionary</w:t>
      </w:r>
      <w:r w:rsidRPr="00CC47E7">
        <w:t xml:space="preserve"> specifies independent sets of definitions of features, attributes, enumerated values and information types that </w:t>
      </w:r>
      <w:proofErr w:type="gramStart"/>
      <w:r w:rsidRPr="00CC47E7">
        <w:t>may be used</w:t>
      </w:r>
      <w:proofErr w:type="gramEnd"/>
      <w:r w:rsidRPr="00CC47E7">
        <w:t xml:space="preserve"> to describe relevant maritime information.  A feature concept dictionary </w:t>
      </w:r>
      <w:proofErr w:type="gramStart"/>
      <w:r w:rsidRPr="00CC47E7">
        <w:t>may be used</w:t>
      </w:r>
      <w:proofErr w:type="gramEnd"/>
      <w:r w:rsidRPr="00CC47E7">
        <w:t xml:space="preserve"> to develop a feature catalogue.  Unlike a feature catalogue, a feature concept dictionary does not make associations or bind attributes to features.</w:t>
      </w:r>
    </w:p>
    <w:p w14:paraId="2AFBC103"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45" w:name="_Toc216674846"/>
      <w:bookmarkStart w:id="46" w:name="_Toc367953584"/>
      <w:bookmarkStart w:id="47" w:name="_Toc433800372"/>
      <w:bookmarkStart w:id="48" w:name="_Toc449949790"/>
      <w:r w:rsidRPr="00CC47E7">
        <w:t>Metadata Register</w:t>
      </w:r>
      <w:bookmarkEnd w:id="45"/>
      <w:bookmarkEnd w:id="46"/>
      <w:bookmarkEnd w:id="47"/>
      <w:bookmarkEnd w:id="48"/>
    </w:p>
    <w:p w14:paraId="17285088" w14:textId="77777777" w:rsidR="00BE3AC1" w:rsidRPr="00CC47E7" w:rsidRDefault="00BE3AC1" w:rsidP="00BE3AC1">
      <w:pPr>
        <w:pStyle w:val="Heading2separationline"/>
      </w:pPr>
    </w:p>
    <w:p w14:paraId="00A62CFA" w14:textId="77777777" w:rsidR="00715FA9" w:rsidRPr="00CC47E7" w:rsidRDefault="00715FA9" w:rsidP="00715FA9">
      <w:pPr>
        <w:pStyle w:val="BodyText"/>
      </w:pPr>
      <w:r w:rsidRPr="00CC47E7">
        <w:t xml:space="preserve">Metadata is structured information that describes, explains, locates or otherwise makes it easier to retrieve, use or manage an information resource.  Metadata </w:t>
      </w:r>
      <w:proofErr w:type="gramStart"/>
      <w:r w:rsidRPr="00CC47E7">
        <w:t>is often called</w:t>
      </w:r>
      <w:proofErr w:type="gramEnd"/>
      <w:r w:rsidRPr="00CC47E7">
        <w:t xml:space="preserve"> data about data or information about information.</w:t>
      </w:r>
    </w:p>
    <w:p w14:paraId="021835CF" w14:textId="77777777" w:rsidR="00715FA9" w:rsidRPr="00CC47E7" w:rsidRDefault="00715FA9" w:rsidP="00715FA9">
      <w:pPr>
        <w:pStyle w:val="BodyText"/>
        <w:rPr>
          <w:highlight w:val="green"/>
        </w:rPr>
      </w:pPr>
      <w:r w:rsidRPr="00CC47E7">
        <w:t>The Metadata Register contains the metadata elem</w:t>
      </w:r>
      <w:r w:rsidR="00506D7A" w:rsidRPr="00CC47E7">
        <w:t>ents from the ISO19115 standard.</w:t>
      </w:r>
      <w:r w:rsidR="00B20E6C" w:rsidRPr="00CC47E7">
        <w:t xml:space="preserve"> </w:t>
      </w:r>
      <w:r w:rsidR="00506D7A" w:rsidRPr="00CC47E7">
        <w:t xml:space="preserve"> </w:t>
      </w:r>
      <w:r w:rsidRPr="00CC47E7">
        <w:t>It will also contain additional metadata elements required for an IALA product specification.</w:t>
      </w:r>
    </w:p>
    <w:p w14:paraId="75D50882"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49" w:name="_Toc216674847"/>
      <w:bookmarkStart w:id="50" w:name="_Toc367953585"/>
      <w:bookmarkStart w:id="51" w:name="_Toc433800373"/>
      <w:bookmarkStart w:id="52" w:name="_Toc449949791"/>
      <w:r w:rsidRPr="00CC47E7">
        <w:t>Producer Code Register</w:t>
      </w:r>
      <w:bookmarkEnd w:id="49"/>
      <w:bookmarkEnd w:id="50"/>
      <w:bookmarkEnd w:id="51"/>
      <w:bookmarkEnd w:id="52"/>
    </w:p>
    <w:p w14:paraId="08B4656A" w14:textId="77777777" w:rsidR="00BE3AC1" w:rsidRPr="00CC47E7" w:rsidRDefault="00BE3AC1" w:rsidP="00BE3AC1">
      <w:pPr>
        <w:pStyle w:val="Heading2separationline"/>
      </w:pPr>
    </w:p>
    <w:p w14:paraId="0BA35A52" w14:textId="77777777" w:rsidR="00715FA9" w:rsidRPr="00CC47E7" w:rsidRDefault="00715FA9" w:rsidP="00715FA9">
      <w:pPr>
        <w:pStyle w:val="BodyText"/>
      </w:pPr>
      <w:r w:rsidRPr="00CC47E7">
        <w:t xml:space="preserve">This topic is currently beyond the scope of IALA’s activities but this decision </w:t>
      </w:r>
      <w:proofErr w:type="gramStart"/>
      <w:r w:rsidRPr="00CC47E7">
        <w:t>may be reconsidered</w:t>
      </w:r>
      <w:proofErr w:type="gramEnd"/>
      <w:r w:rsidRPr="00CC47E7">
        <w:t xml:space="preserve"> in the future.</w:t>
      </w:r>
    </w:p>
    <w:p w14:paraId="14CCA1DB" w14:textId="77777777" w:rsidR="00715FA9" w:rsidRPr="00CC47E7" w:rsidRDefault="00BE3AC1" w:rsidP="0004482E">
      <w:pPr>
        <w:pStyle w:val="Heading1"/>
        <w:keepLines w:val="0"/>
        <w:numPr>
          <w:ilvl w:val="0"/>
          <w:numId w:val="24"/>
        </w:numPr>
        <w:spacing w:after="240" w:line="240" w:lineRule="auto"/>
        <w:rPr>
          <w:caps w:val="0"/>
        </w:rPr>
      </w:pPr>
      <w:bookmarkStart w:id="53" w:name="_Toc216674848"/>
      <w:bookmarkStart w:id="54" w:name="_Toc367953586"/>
      <w:bookmarkStart w:id="55" w:name="_Toc433800374"/>
      <w:bookmarkStart w:id="56" w:name="_Toc449949792"/>
      <w:r w:rsidRPr="00CC47E7">
        <w:rPr>
          <w:caps w:val="0"/>
        </w:rPr>
        <w:t>IALA AS DOMAIN OWNER</w:t>
      </w:r>
      <w:bookmarkEnd w:id="53"/>
      <w:bookmarkEnd w:id="54"/>
      <w:bookmarkEnd w:id="55"/>
      <w:bookmarkEnd w:id="56"/>
    </w:p>
    <w:p w14:paraId="096A0C87" w14:textId="77777777" w:rsidR="00BE3AC1" w:rsidRPr="00CC47E7" w:rsidRDefault="00BE3AC1" w:rsidP="00BE3AC1">
      <w:pPr>
        <w:pStyle w:val="Heading1separatationline"/>
      </w:pPr>
    </w:p>
    <w:p w14:paraId="446F52D6" w14:textId="69B5BDDF" w:rsidR="00715FA9" w:rsidRPr="00CC47E7" w:rsidRDefault="00715FA9" w:rsidP="00715FA9">
      <w:pPr>
        <w:pStyle w:val="BodyText"/>
      </w:pPr>
      <w:r w:rsidRPr="00CC47E7">
        <w:t>Recognising that the IALA domain comprises several functional fields (e.g. VTS, AtoN</w:t>
      </w:r>
      <w:r w:rsidR="00167E9C">
        <w:t>, e-</w:t>
      </w:r>
      <w:proofErr w:type="spellStart"/>
      <w:r w:rsidR="00167E9C">
        <w:t>Nav</w:t>
      </w:r>
      <w:proofErr w:type="spellEnd"/>
      <w:r w:rsidR="00167E9C">
        <w:t xml:space="preserve"> </w:t>
      </w:r>
      <w:proofErr w:type="spellStart"/>
      <w:r w:rsidR="00167E9C">
        <w:t>Comms</w:t>
      </w:r>
      <w:proofErr w:type="spellEnd"/>
      <w:r w:rsidR="00167E9C">
        <w:t>, Shore technical Infra</w:t>
      </w:r>
      <w:r w:rsidR="00D93D7F">
        <w:t>structure</w:t>
      </w:r>
      <w:r w:rsidRPr="00CC47E7">
        <w:t>) in the Feature Concept Dictionary, Portrayal, Metadata and Pr</w:t>
      </w:r>
      <w:r w:rsidR="00BE3AC1" w:rsidRPr="00CC47E7">
        <w:t xml:space="preserve">oduct Specification Registers, </w:t>
      </w:r>
      <w:r w:rsidR="008275AC">
        <w:t xml:space="preserve">the </w:t>
      </w:r>
      <w:r w:rsidR="00B20E6C" w:rsidRPr="00CC47E7">
        <w:t xml:space="preserve">IALA </w:t>
      </w:r>
      <w:r w:rsidRPr="00CC47E7">
        <w:t>domain will be as indicated below (subject to periodic updating).</w:t>
      </w:r>
    </w:p>
    <w:p w14:paraId="7DC9B3A1" w14:textId="77777777" w:rsidR="00715FA9" w:rsidRPr="00CC47E7" w:rsidRDefault="006173EB" w:rsidP="00B20E6C">
      <w:pPr>
        <w:pStyle w:val="Tablecaption"/>
        <w:spacing w:after="120"/>
        <w:ind w:left="851" w:hanging="851"/>
      </w:pPr>
      <w:bookmarkStart w:id="57" w:name="_Toc433791316"/>
      <w:bookmarkStart w:id="58" w:name="_Toc449949814"/>
      <w:r w:rsidRPr="00CC47E7">
        <w:t>IALA D</w:t>
      </w:r>
      <w:r w:rsidR="00715FA9" w:rsidRPr="00CC47E7">
        <w:t>omain</w:t>
      </w:r>
      <w:bookmarkEnd w:id="57"/>
      <w:bookmarkEnd w:id="58"/>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715FA9" w:rsidRPr="00CC47E7" w14:paraId="31090A3D" w14:textId="77777777" w:rsidTr="00715FA9">
        <w:tc>
          <w:tcPr>
            <w:tcW w:w="4785" w:type="dxa"/>
          </w:tcPr>
          <w:p w14:paraId="3DFD2A2A" w14:textId="77777777" w:rsidR="00715FA9" w:rsidRPr="00CC47E7" w:rsidRDefault="00715FA9" w:rsidP="00715FA9">
            <w:pPr>
              <w:pStyle w:val="BodyText"/>
            </w:pPr>
            <w:r w:rsidRPr="00CC47E7">
              <w:t>Product Specification Register</w:t>
            </w:r>
          </w:p>
        </w:tc>
        <w:tc>
          <w:tcPr>
            <w:tcW w:w="4785" w:type="dxa"/>
          </w:tcPr>
          <w:p w14:paraId="34475EB5" w14:textId="7C421350" w:rsidR="00715FA9" w:rsidRPr="00CC47E7" w:rsidRDefault="00715FA9" w:rsidP="00604BF1">
            <w:pPr>
              <w:pStyle w:val="BodyText"/>
            </w:pPr>
            <w:r w:rsidRPr="00CC47E7">
              <w:t xml:space="preserve">IALA </w:t>
            </w:r>
            <w:r w:rsidR="00604BF1">
              <w:t xml:space="preserve">AtoN </w:t>
            </w:r>
            <w:r w:rsidRPr="00CC47E7">
              <w:t>field</w:t>
            </w:r>
            <w:r w:rsidR="00604BF1">
              <w:t xml:space="preserve"> (S-201 to S-209)</w:t>
            </w:r>
          </w:p>
        </w:tc>
      </w:tr>
      <w:tr w:rsidR="00715FA9" w:rsidRPr="00CC47E7" w14:paraId="6A5C4FC7" w14:textId="77777777" w:rsidTr="00715FA9">
        <w:tc>
          <w:tcPr>
            <w:tcW w:w="4785" w:type="dxa"/>
          </w:tcPr>
          <w:p w14:paraId="42DAA0C0" w14:textId="77777777" w:rsidR="00715FA9" w:rsidRPr="00CC47E7" w:rsidRDefault="00715FA9" w:rsidP="00715FA9">
            <w:pPr>
              <w:pStyle w:val="BodyText"/>
            </w:pPr>
          </w:p>
        </w:tc>
        <w:tc>
          <w:tcPr>
            <w:tcW w:w="4785" w:type="dxa"/>
          </w:tcPr>
          <w:p w14:paraId="5855B061" w14:textId="0DEBD535" w:rsidR="00715FA9" w:rsidRPr="00CC47E7" w:rsidRDefault="00715FA9" w:rsidP="00604BF1">
            <w:pPr>
              <w:pStyle w:val="BodyText"/>
            </w:pPr>
            <w:r w:rsidRPr="00CC47E7">
              <w:t xml:space="preserve">IALA </w:t>
            </w:r>
            <w:r w:rsidR="00604BF1">
              <w:t>VTS</w:t>
            </w:r>
            <w:r w:rsidRPr="00CC47E7">
              <w:t xml:space="preserve"> field</w:t>
            </w:r>
            <w:r w:rsidR="00604BF1">
              <w:t xml:space="preserve"> (S-210 to S-229)</w:t>
            </w:r>
          </w:p>
        </w:tc>
      </w:tr>
      <w:tr w:rsidR="00715FA9" w:rsidRPr="00CC47E7" w14:paraId="6340B224" w14:textId="77777777" w:rsidTr="00715FA9">
        <w:tc>
          <w:tcPr>
            <w:tcW w:w="4785" w:type="dxa"/>
          </w:tcPr>
          <w:p w14:paraId="726D7DA0" w14:textId="77777777" w:rsidR="00715FA9" w:rsidRPr="00CC47E7" w:rsidRDefault="00715FA9" w:rsidP="00715FA9">
            <w:pPr>
              <w:pStyle w:val="BodyText"/>
            </w:pPr>
          </w:p>
        </w:tc>
        <w:tc>
          <w:tcPr>
            <w:tcW w:w="4785" w:type="dxa"/>
          </w:tcPr>
          <w:p w14:paraId="6D795863" w14:textId="2B5F1085" w:rsidR="00715FA9" w:rsidRPr="00CC47E7" w:rsidRDefault="00715FA9" w:rsidP="00B2236E">
            <w:pPr>
              <w:pStyle w:val="BodyText"/>
            </w:pPr>
            <w:r w:rsidRPr="00CC47E7">
              <w:t xml:space="preserve">IALA </w:t>
            </w:r>
            <w:r w:rsidR="00167E9C">
              <w:t>e-</w:t>
            </w:r>
            <w:proofErr w:type="spellStart"/>
            <w:r w:rsidR="00167E9C">
              <w:t>Nav</w:t>
            </w:r>
            <w:proofErr w:type="spellEnd"/>
            <w:r w:rsidR="00B2236E">
              <w:t xml:space="preserve"> </w:t>
            </w:r>
            <w:proofErr w:type="spellStart"/>
            <w:r w:rsidR="00B2236E">
              <w:t>Comms</w:t>
            </w:r>
            <w:proofErr w:type="spellEnd"/>
            <w:r w:rsidR="00B2236E" w:rsidRPr="00CC47E7">
              <w:t xml:space="preserve"> </w:t>
            </w:r>
            <w:r w:rsidRPr="00CC47E7">
              <w:t>field</w:t>
            </w:r>
            <w:r w:rsidR="00604BF1">
              <w:t xml:space="preserve"> </w:t>
            </w:r>
            <w:r w:rsidR="00B2236E">
              <w:t>(S-230-239)</w:t>
            </w:r>
          </w:p>
        </w:tc>
      </w:tr>
      <w:tr w:rsidR="00715FA9" w:rsidRPr="00CC47E7" w14:paraId="75BD187E" w14:textId="77777777" w:rsidTr="00715FA9">
        <w:tc>
          <w:tcPr>
            <w:tcW w:w="4785" w:type="dxa"/>
          </w:tcPr>
          <w:p w14:paraId="43FF09BC" w14:textId="77777777" w:rsidR="00715FA9" w:rsidRPr="00CC47E7" w:rsidRDefault="00715FA9" w:rsidP="00715FA9">
            <w:pPr>
              <w:pStyle w:val="BodyText"/>
            </w:pPr>
          </w:p>
        </w:tc>
        <w:tc>
          <w:tcPr>
            <w:tcW w:w="4785" w:type="dxa"/>
          </w:tcPr>
          <w:p w14:paraId="2A255866" w14:textId="790995FB" w:rsidR="00715FA9" w:rsidRPr="00CC47E7" w:rsidRDefault="00715FA9" w:rsidP="00715FA9">
            <w:pPr>
              <w:pStyle w:val="BodyText"/>
            </w:pPr>
            <w:r w:rsidRPr="00CC47E7">
              <w:t xml:space="preserve">IALA </w:t>
            </w:r>
            <w:r w:rsidR="00167E9C" w:rsidRPr="00C2732A">
              <w:rPr>
                <w:rFonts w:cs="Arial"/>
                <w:szCs w:val="21"/>
              </w:rPr>
              <w:t xml:space="preserve"> Shore technical Infrastructure </w:t>
            </w:r>
            <w:r w:rsidRPr="00CC47E7">
              <w:t xml:space="preserve"> field</w:t>
            </w:r>
            <w:r w:rsidR="00604BF1">
              <w:t xml:space="preserve"> (S-240-249)</w:t>
            </w:r>
          </w:p>
        </w:tc>
      </w:tr>
      <w:tr w:rsidR="00715FA9" w:rsidRPr="00CC47E7" w14:paraId="5D1C6366" w14:textId="77777777" w:rsidTr="00715FA9">
        <w:tc>
          <w:tcPr>
            <w:tcW w:w="4785" w:type="dxa"/>
          </w:tcPr>
          <w:p w14:paraId="72619900" w14:textId="77777777" w:rsidR="00715FA9" w:rsidRPr="00CC47E7" w:rsidRDefault="00715FA9" w:rsidP="00715FA9">
            <w:pPr>
              <w:pStyle w:val="BodyText"/>
            </w:pPr>
            <w:r w:rsidRPr="00CC47E7">
              <w:t>Portrayal Register</w:t>
            </w:r>
          </w:p>
        </w:tc>
        <w:tc>
          <w:tcPr>
            <w:tcW w:w="4785" w:type="dxa"/>
          </w:tcPr>
          <w:p w14:paraId="25377F53" w14:textId="7FCBABF3" w:rsidR="00715FA9" w:rsidRPr="00CC47E7" w:rsidRDefault="00D93D7F" w:rsidP="00715FA9">
            <w:pPr>
              <w:pStyle w:val="BodyText"/>
            </w:pPr>
            <w:r>
              <w:t>AtoN</w:t>
            </w:r>
            <w:r w:rsidRPr="00CC47E7">
              <w:t xml:space="preserve"> </w:t>
            </w:r>
            <w:r w:rsidR="00715FA9" w:rsidRPr="00CC47E7">
              <w:t>field</w:t>
            </w:r>
          </w:p>
        </w:tc>
      </w:tr>
      <w:tr w:rsidR="00715FA9" w:rsidRPr="00CC47E7" w14:paraId="7413B29B" w14:textId="77777777" w:rsidTr="00715FA9">
        <w:tc>
          <w:tcPr>
            <w:tcW w:w="4785" w:type="dxa"/>
          </w:tcPr>
          <w:p w14:paraId="251E2E80" w14:textId="77777777" w:rsidR="00715FA9" w:rsidRPr="00CC47E7" w:rsidRDefault="00715FA9" w:rsidP="00715FA9">
            <w:pPr>
              <w:pStyle w:val="BodyText"/>
            </w:pPr>
          </w:p>
        </w:tc>
        <w:tc>
          <w:tcPr>
            <w:tcW w:w="4785" w:type="dxa"/>
          </w:tcPr>
          <w:p w14:paraId="11EAB44D" w14:textId="43908D87" w:rsidR="00715FA9" w:rsidRPr="00CC47E7" w:rsidRDefault="00D93D7F" w:rsidP="00715FA9">
            <w:pPr>
              <w:pStyle w:val="BodyText"/>
            </w:pPr>
            <w:r>
              <w:t>VTS</w:t>
            </w:r>
            <w:r w:rsidRPr="00CC47E7">
              <w:t xml:space="preserve"> </w:t>
            </w:r>
            <w:r w:rsidR="00715FA9" w:rsidRPr="00CC47E7">
              <w:t>field</w:t>
            </w:r>
          </w:p>
        </w:tc>
      </w:tr>
      <w:tr w:rsidR="00715FA9" w:rsidRPr="00CC47E7" w14:paraId="59C0D926" w14:textId="77777777" w:rsidTr="00715FA9">
        <w:tc>
          <w:tcPr>
            <w:tcW w:w="4785" w:type="dxa"/>
          </w:tcPr>
          <w:p w14:paraId="32B7CCD6" w14:textId="77777777" w:rsidR="00715FA9" w:rsidRPr="00CC47E7" w:rsidRDefault="00715FA9" w:rsidP="00715FA9">
            <w:pPr>
              <w:pStyle w:val="BodyText"/>
            </w:pPr>
          </w:p>
        </w:tc>
        <w:tc>
          <w:tcPr>
            <w:tcW w:w="4785" w:type="dxa"/>
          </w:tcPr>
          <w:p w14:paraId="5039F034" w14:textId="1B923E73" w:rsidR="00715FA9" w:rsidRPr="00CC47E7" w:rsidRDefault="00D93D7F" w:rsidP="00715FA9">
            <w:pPr>
              <w:pStyle w:val="BodyText"/>
            </w:pPr>
            <w:r>
              <w:t>e-</w:t>
            </w:r>
            <w:proofErr w:type="spellStart"/>
            <w:r>
              <w:t>Nav</w:t>
            </w:r>
            <w:proofErr w:type="spellEnd"/>
            <w:r>
              <w:t xml:space="preserve"> </w:t>
            </w:r>
            <w:proofErr w:type="spellStart"/>
            <w:r>
              <w:t>Comms</w:t>
            </w:r>
            <w:proofErr w:type="spellEnd"/>
            <w:r w:rsidR="00715FA9" w:rsidRPr="00CC47E7">
              <w:t xml:space="preserve"> field</w:t>
            </w:r>
          </w:p>
        </w:tc>
      </w:tr>
      <w:tr w:rsidR="00715FA9" w:rsidRPr="00CC47E7" w14:paraId="19DAF738" w14:textId="77777777" w:rsidTr="00715FA9">
        <w:tc>
          <w:tcPr>
            <w:tcW w:w="4785" w:type="dxa"/>
          </w:tcPr>
          <w:p w14:paraId="565773F9" w14:textId="77777777" w:rsidR="00715FA9" w:rsidRPr="00CC47E7" w:rsidRDefault="00715FA9" w:rsidP="00715FA9">
            <w:pPr>
              <w:pStyle w:val="BodyText"/>
            </w:pPr>
          </w:p>
        </w:tc>
        <w:tc>
          <w:tcPr>
            <w:tcW w:w="4785" w:type="dxa"/>
          </w:tcPr>
          <w:p w14:paraId="74090A3F" w14:textId="5472836A" w:rsidR="00715FA9" w:rsidRPr="00CC47E7" w:rsidRDefault="00D93D7F" w:rsidP="00715FA9">
            <w:pPr>
              <w:pStyle w:val="BodyText"/>
            </w:pPr>
            <w:r w:rsidRPr="00C2732A">
              <w:rPr>
                <w:rFonts w:cs="Arial"/>
                <w:szCs w:val="21"/>
              </w:rPr>
              <w:t xml:space="preserve">Shore technical Infrastructure </w:t>
            </w:r>
            <w:r w:rsidR="00715FA9" w:rsidRPr="00CC47E7">
              <w:t>field</w:t>
            </w:r>
          </w:p>
        </w:tc>
      </w:tr>
      <w:tr w:rsidR="00D93D7F" w:rsidRPr="00CC47E7" w14:paraId="71B57182" w14:textId="77777777" w:rsidTr="00715FA9">
        <w:tc>
          <w:tcPr>
            <w:tcW w:w="4785" w:type="dxa"/>
          </w:tcPr>
          <w:p w14:paraId="004ADB37" w14:textId="77777777" w:rsidR="00D93D7F" w:rsidRPr="00CC47E7" w:rsidRDefault="00D93D7F" w:rsidP="00D93D7F">
            <w:pPr>
              <w:pStyle w:val="BodyText"/>
            </w:pPr>
            <w:r w:rsidRPr="00CC47E7">
              <w:t>Feature Concept Dictionary Register</w:t>
            </w:r>
          </w:p>
        </w:tc>
        <w:tc>
          <w:tcPr>
            <w:tcW w:w="4785" w:type="dxa"/>
          </w:tcPr>
          <w:p w14:paraId="52C8857A" w14:textId="482857D8" w:rsidR="00D93D7F" w:rsidRPr="00CC47E7" w:rsidRDefault="00D93D7F" w:rsidP="00D93D7F">
            <w:pPr>
              <w:pStyle w:val="BodyText"/>
            </w:pPr>
            <w:r>
              <w:t>AtoN</w:t>
            </w:r>
            <w:r w:rsidRPr="00CC47E7">
              <w:t xml:space="preserve"> field</w:t>
            </w:r>
          </w:p>
        </w:tc>
      </w:tr>
      <w:tr w:rsidR="00D93D7F" w:rsidRPr="00CC47E7" w14:paraId="13BC09F3" w14:textId="77777777" w:rsidTr="00715FA9">
        <w:tc>
          <w:tcPr>
            <w:tcW w:w="4785" w:type="dxa"/>
          </w:tcPr>
          <w:p w14:paraId="58D08ECC" w14:textId="77777777" w:rsidR="00D93D7F" w:rsidRPr="00CC47E7" w:rsidRDefault="00D93D7F" w:rsidP="00D93D7F">
            <w:pPr>
              <w:pStyle w:val="BodyText"/>
            </w:pPr>
          </w:p>
        </w:tc>
        <w:tc>
          <w:tcPr>
            <w:tcW w:w="4785" w:type="dxa"/>
          </w:tcPr>
          <w:p w14:paraId="54030AA4" w14:textId="4EBEC73E" w:rsidR="00D93D7F" w:rsidRPr="00CC47E7" w:rsidRDefault="00D93D7F" w:rsidP="00D93D7F">
            <w:pPr>
              <w:pStyle w:val="BodyText"/>
            </w:pPr>
            <w:r>
              <w:t>VTS</w:t>
            </w:r>
            <w:r w:rsidRPr="00CC47E7">
              <w:t xml:space="preserve"> field</w:t>
            </w:r>
          </w:p>
        </w:tc>
      </w:tr>
      <w:tr w:rsidR="00D93D7F" w:rsidRPr="00CC47E7" w14:paraId="6D5341E3" w14:textId="77777777" w:rsidTr="00715FA9">
        <w:tc>
          <w:tcPr>
            <w:tcW w:w="4785" w:type="dxa"/>
          </w:tcPr>
          <w:p w14:paraId="2FD676FC" w14:textId="77777777" w:rsidR="00D93D7F" w:rsidRPr="00CC47E7" w:rsidRDefault="00D93D7F" w:rsidP="00D93D7F">
            <w:pPr>
              <w:pStyle w:val="BodyText"/>
            </w:pPr>
          </w:p>
        </w:tc>
        <w:tc>
          <w:tcPr>
            <w:tcW w:w="4785" w:type="dxa"/>
          </w:tcPr>
          <w:p w14:paraId="519F74DE" w14:textId="64523081" w:rsidR="00D93D7F" w:rsidRPr="00CC47E7" w:rsidRDefault="00D93D7F" w:rsidP="00D93D7F">
            <w:pPr>
              <w:pStyle w:val="BodyText"/>
            </w:pPr>
            <w:r>
              <w:t>e-</w:t>
            </w:r>
            <w:proofErr w:type="spellStart"/>
            <w:r>
              <w:t>Nav</w:t>
            </w:r>
            <w:proofErr w:type="spellEnd"/>
            <w:r>
              <w:t xml:space="preserve"> </w:t>
            </w:r>
            <w:proofErr w:type="spellStart"/>
            <w:r>
              <w:t>Comms</w:t>
            </w:r>
            <w:proofErr w:type="spellEnd"/>
            <w:r w:rsidRPr="00CC47E7">
              <w:t xml:space="preserve"> field</w:t>
            </w:r>
          </w:p>
        </w:tc>
      </w:tr>
      <w:tr w:rsidR="00D93D7F" w:rsidRPr="00CC47E7" w14:paraId="13696E2A" w14:textId="77777777" w:rsidTr="00715FA9">
        <w:tc>
          <w:tcPr>
            <w:tcW w:w="4785" w:type="dxa"/>
          </w:tcPr>
          <w:p w14:paraId="2E13881E" w14:textId="77777777" w:rsidR="00D93D7F" w:rsidRPr="00CC47E7" w:rsidRDefault="00D93D7F" w:rsidP="00D93D7F">
            <w:pPr>
              <w:pStyle w:val="BodyText"/>
            </w:pPr>
          </w:p>
        </w:tc>
        <w:tc>
          <w:tcPr>
            <w:tcW w:w="4785" w:type="dxa"/>
          </w:tcPr>
          <w:p w14:paraId="3E59BB0B" w14:textId="401BA37F" w:rsidR="00D93D7F" w:rsidRPr="00CC47E7" w:rsidRDefault="00D93D7F" w:rsidP="00D93D7F">
            <w:pPr>
              <w:pStyle w:val="BodyText"/>
            </w:pPr>
            <w:r w:rsidRPr="00C2732A">
              <w:rPr>
                <w:rFonts w:cs="Arial"/>
                <w:szCs w:val="21"/>
              </w:rPr>
              <w:t xml:space="preserve">Shore technical Infrastructure </w:t>
            </w:r>
            <w:r w:rsidRPr="00CC47E7">
              <w:t>field</w:t>
            </w:r>
          </w:p>
        </w:tc>
      </w:tr>
      <w:tr w:rsidR="00D93D7F" w:rsidRPr="00CC47E7" w14:paraId="5A86C3F4" w14:textId="77777777" w:rsidTr="00715FA9">
        <w:tc>
          <w:tcPr>
            <w:tcW w:w="4785" w:type="dxa"/>
          </w:tcPr>
          <w:p w14:paraId="4EB3FA94" w14:textId="77777777" w:rsidR="00D93D7F" w:rsidRPr="00CC47E7" w:rsidRDefault="00D93D7F" w:rsidP="00D93D7F">
            <w:pPr>
              <w:pStyle w:val="BodyText"/>
            </w:pPr>
            <w:r w:rsidRPr="00CC47E7">
              <w:t>Metadata Register</w:t>
            </w:r>
          </w:p>
        </w:tc>
        <w:tc>
          <w:tcPr>
            <w:tcW w:w="4785" w:type="dxa"/>
          </w:tcPr>
          <w:p w14:paraId="69A0D7E1" w14:textId="7F5C28C8" w:rsidR="00D93D7F" w:rsidRPr="00CC47E7" w:rsidRDefault="00D93D7F" w:rsidP="00D93D7F">
            <w:pPr>
              <w:pStyle w:val="BodyText"/>
            </w:pPr>
            <w:r>
              <w:t>AtoN</w:t>
            </w:r>
            <w:r w:rsidRPr="00CC47E7">
              <w:t xml:space="preserve"> field</w:t>
            </w:r>
          </w:p>
        </w:tc>
      </w:tr>
      <w:tr w:rsidR="00D93D7F" w:rsidRPr="00CC47E7" w14:paraId="049FF9D5" w14:textId="77777777" w:rsidTr="00715FA9">
        <w:tc>
          <w:tcPr>
            <w:tcW w:w="4785" w:type="dxa"/>
          </w:tcPr>
          <w:p w14:paraId="7F185316" w14:textId="77777777" w:rsidR="00D93D7F" w:rsidRPr="00CC47E7" w:rsidRDefault="00D93D7F" w:rsidP="00D93D7F">
            <w:pPr>
              <w:pStyle w:val="BodyText"/>
            </w:pPr>
          </w:p>
        </w:tc>
        <w:tc>
          <w:tcPr>
            <w:tcW w:w="4785" w:type="dxa"/>
          </w:tcPr>
          <w:p w14:paraId="63385EF6" w14:textId="0D958535" w:rsidR="00D93D7F" w:rsidRPr="00CC47E7" w:rsidRDefault="00D93D7F" w:rsidP="00D93D7F">
            <w:pPr>
              <w:pStyle w:val="BodyText"/>
            </w:pPr>
            <w:r>
              <w:t>VTS</w:t>
            </w:r>
            <w:r w:rsidRPr="00CC47E7">
              <w:t xml:space="preserve"> field</w:t>
            </w:r>
          </w:p>
        </w:tc>
      </w:tr>
      <w:tr w:rsidR="00D93D7F" w:rsidRPr="00CC47E7" w14:paraId="0CACA318" w14:textId="77777777" w:rsidTr="00715FA9">
        <w:tc>
          <w:tcPr>
            <w:tcW w:w="4785" w:type="dxa"/>
          </w:tcPr>
          <w:p w14:paraId="08401A87" w14:textId="77777777" w:rsidR="00D93D7F" w:rsidRPr="00CC47E7" w:rsidRDefault="00D93D7F" w:rsidP="00D93D7F">
            <w:pPr>
              <w:pStyle w:val="BodyText"/>
            </w:pPr>
          </w:p>
        </w:tc>
        <w:tc>
          <w:tcPr>
            <w:tcW w:w="4785" w:type="dxa"/>
          </w:tcPr>
          <w:p w14:paraId="1E465EB9" w14:textId="5431203A" w:rsidR="00D93D7F" w:rsidRPr="00CC47E7" w:rsidRDefault="00D93D7F" w:rsidP="00D93D7F">
            <w:pPr>
              <w:pStyle w:val="BodyText"/>
            </w:pPr>
            <w:r>
              <w:t>e-</w:t>
            </w:r>
            <w:proofErr w:type="spellStart"/>
            <w:r>
              <w:t>Nav</w:t>
            </w:r>
            <w:proofErr w:type="spellEnd"/>
            <w:r>
              <w:t xml:space="preserve"> </w:t>
            </w:r>
            <w:proofErr w:type="spellStart"/>
            <w:r>
              <w:t>Comms</w:t>
            </w:r>
            <w:proofErr w:type="spellEnd"/>
            <w:r w:rsidRPr="00CC47E7">
              <w:t xml:space="preserve"> field</w:t>
            </w:r>
          </w:p>
        </w:tc>
      </w:tr>
      <w:tr w:rsidR="00D93D7F" w:rsidRPr="00CC47E7" w14:paraId="54AA6D6C" w14:textId="77777777" w:rsidTr="00715FA9">
        <w:tc>
          <w:tcPr>
            <w:tcW w:w="4785" w:type="dxa"/>
          </w:tcPr>
          <w:p w14:paraId="55F998EC" w14:textId="77777777" w:rsidR="00D93D7F" w:rsidRPr="00CC47E7" w:rsidRDefault="00D93D7F" w:rsidP="00D93D7F">
            <w:pPr>
              <w:pStyle w:val="BodyText"/>
            </w:pPr>
          </w:p>
        </w:tc>
        <w:tc>
          <w:tcPr>
            <w:tcW w:w="4785" w:type="dxa"/>
          </w:tcPr>
          <w:p w14:paraId="636C8154" w14:textId="7BAE43EF" w:rsidR="00D93D7F" w:rsidRPr="00CC47E7" w:rsidRDefault="00D93D7F" w:rsidP="00D93D7F">
            <w:pPr>
              <w:pStyle w:val="BodyText"/>
            </w:pPr>
            <w:r w:rsidRPr="00C2732A">
              <w:rPr>
                <w:rFonts w:cs="Arial"/>
                <w:szCs w:val="21"/>
              </w:rPr>
              <w:t xml:space="preserve">Shore technical Infrastructure </w:t>
            </w:r>
            <w:r w:rsidRPr="00CC47E7">
              <w:t>field</w:t>
            </w:r>
          </w:p>
        </w:tc>
      </w:tr>
    </w:tbl>
    <w:p w14:paraId="2934B661" w14:textId="77777777" w:rsidR="00715FA9" w:rsidRPr="00CC47E7" w:rsidRDefault="00715FA9" w:rsidP="00715FA9">
      <w:pPr>
        <w:pStyle w:val="BodyText"/>
      </w:pPr>
    </w:p>
    <w:p w14:paraId="66458186" w14:textId="77777777" w:rsidR="00715FA9" w:rsidRPr="00CC47E7" w:rsidRDefault="00BE3AC1" w:rsidP="0004482E">
      <w:pPr>
        <w:pStyle w:val="Heading1"/>
        <w:keepLines w:val="0"/>
        <w:numPr>
          <w:ilvl w:val="0"/>
          <w:numId w:val="24"/>
        </w:numPr>
        <w:spacing w:after="240" w:line="240" w:lineRule="auto"/>
        <w:rPr>
          <w:caps w:val="0"/>
        </w:rPr>
      </w:pPr>
      <w:bookmarkStart w:id="59" w:name="_Toc216674849"/>
      <w:bookmarkStart w:id="60" w:name="_Toc367953587"/>
      <w:bookmarkStart w:id="61" w:name="_Toc433800375"/>
      <w:bookmarkStart w:id="62" w:name="_Toc449949793"/>
      <w:r w:rsidRPr="00CC47E7">
        <w:rPr>
          <w:caps w:val="0"/>
        </w:rPr>
        <w:t>MANAGEMENT OF IALA DOMAIN</w:t>
      </w:r>
      <w:bookmarkEnd w:id="59"/>
      <w:bookmarkEnd w:id="60"/>
      <w:bookmarkEnd w:id="61"/>
      <w:bookmarkEnd w:id="62"/>
    </w:p>
    <w:p w14:paraId="1386ED2A" w14:textId="77777777" w:rsidR="00BE3AC1" w:rsidRPr="00CC47E7" w:rsidRDefault="00BE3AC1" w:rsidP="00BE3AC1">
      <w:pPr>
        <w:pStyle w:val="Heading1separatationline"/>
      </w:pPr>
    </w:p>
    <w:p w14:paraId="3A4524EC"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63" w:name="_Toc367873206"/>
      <w:bookmarkStart w:id="64" w:name="_Toc367953588"/>
      <w:bookmarkStart w:id="65" w:name="_Toc433800376"/>
      <w:bookmarkStart w:id="66" w:name="_Toc449949794"/>
      <w:r w:rsidRPr="00CC47E7">
        <w:t>The IHO Registry – IALA and Domain Management Relationship</w:t>
      </w:r>
      <w:bookmarkEnd w:id="63"/>
      <w:bookmarkEnd w:id="64"/>
      <w:bookmarkEnd w:id="65"/>
      <w:bookmarkEnd w:id="66"/>
    </w:p>
    <w:p w14:paraId="09A64236" w14:textId="77777777" w:rsidR="00BE3AC1" w:rsidRPr="00CC47E7" w:rsidRDefault="00BE3AC1" w:rsidP="00BE3AC1">
      <w:pPr>
        <w:pStyle w:val="Heading2separationline"/>
      </w:pPr>
    </w:p>
    <w:p w14:paraId="4A46C83D" w14:textId="77777777" w:rsidR="00715FA9" w:rsidRPr="00CC47E7" w:rsidRDefault="00715FA9" w:rsidP="00715FA9">
      <w:pPr>
        <w:pStyle w:val="BodyText"/>
      </w:pPr>
      <w:r w:rsidRPr="00CC47E7">
        <w:t xml:space="preserve">The purpose of this section is to provide information regarding the interaction between the IALA Domain, the International Hydrographic Organisation (IHO), and the Registry.  It will also describe the roles, responsibilities and procedures for IALA as a Submitting Organisation to the IHO Registry, as described by the governing documentation of IHO Standards S-100 and S-99.  The overall context of IALA’s involvement in the IHO Registry </w:t>
      </w:r>
      <w:proofErr w:type="gramStart"/>
      <w:r w:rsidRPr="00CC47E7">
        <w:t>is considered</w:t>
      </w:r>
      <w:proofErr w:type="gramEnd"/>
      <w:r w:rsidRPr="00CC47E7">
        <w:t>, in particular the move towards a Common Maritime Data Structure (CMDS) and the proposed IMO/IHO Harmonization Group on Data Modelling (HGDM).</w:t>
      </w:r>
    </w:p>
    <w:p w14:paraId="187CB5F6" w14:textId="77777777" w:rsidR="00715FA9" w:rsidRPr="00CC47E7" w:rsidRDefault="00715FA9" w:rsidP="00715FA9">
      <w:pPr>
        <w:pStyle w:val="BodyText"/>
      </w:pPr>
      <w:r w:rsidRPr="00CC47E7">
        <w:t>IALA has developed these procedures solely to manage the IALA domain and its role as a Submitting Organisation within the context of the Association.  Should there be any conflict between this Guideline and IHO standard S-100 or S-99, IALA should</w:t>
      </w:r>
      <w:r w:rsidR="00BE3AC1" w:rsidRPr="00CC47E7">
        <w:t xml:space="preserve"> defer to the IHO documentation</w:t>
      </w:r>
      <w:r w:rsidR="006173EB" w:rsidRPr="00CC47E7">
        <w:t>.</w:t>
      </w:r>
    </w:p>
    <w:p w14:paraId="035D6421" w14:textId="6840D752" w:rsidR="00715FA9" w:rsidRPr="00CC47E7" w:rsidRDefault="00715FA9" w:rsidP="00B20E6C">
      <w:pPr>
        <w:pStyle w:val="Heading3"/>
      </w:pPr>
      <w:bookmarkStart w:id="67" w:name="_toc600"/>
      <w:bookmarkStart w:id="68" w:name="_toc603"/>
      <w:bookmarkStart w:id="69" w:name="_Toc367873208"/>
      <w:bookmarkStart w:id="70" w:name="_Toc367953590"/>
      <w:bookmarkStart w:id="71" w:name="_Toc433800377"/>
      <w:bookmarkStart w:id="72" w:name="_Toc449949795"/>
      <w:bookmarkEnd w:id="67"/>
      <w:bookmarkEnd w:id="68"/>
      <w:r w:rsidRPr="00CC47E7">
        <w:t xml:space="preserve">Management of </w:t>
      </w:r>
      <w:r w:rsidR="008275AC">
        <w:t xml:space="preserve">the </w:t>
      </w:r>
      <w:r w:rsidRPr="00CC47E7">
        <w:t>IALA Domain</w:t>
      </w:r>
      <w:bookmarkEnd w:id="69"/>
      <w:bookmarkEnd w:id="70"/>
      <w:bookmarkEnd w:id="71"/>
      <w:bookmarkEnd w:id="72"/>
    </w:p>
    <w:p w14:paraId="30D6FD96" w14:textId="77777777" w:rsidR="00715FA9" w:rsidRPr="00CC47E7" w:rsidRDefault="00715FA9" w:rsidP="00715FA9">
      <w:pPr>
        <w:pStyle w:val="BodyText"/>
      </w:pPr>
      <w:r w:rsidRPr="00CC47E7">
        <w:t xml:space="preserve">The overall management responsibility of IALA for its domain in the IHO Registry </w:t>
      </w:r>
      <w:proofErr w:type="gramStart"/>
      <w:r w:rsidRPr="00CC47E7">
        <w:t>is distributed</w:t>
      </w:r>
      <w:proofErr w:type="gramEnd"/>
      <w:r w:rsidRPr="00CC47E7">
        <w:t xml:space="preserve"> over three types of managerial roles (see Figure 2):</w:t>
      </w:r>
    </w:p>
    <w:p w14:paraId="42CB34CA" w14:textId="05F79640" w:rsidR="00715FA9" w:rsidRPr="00CC47E7" w:rsidRDefault="00715FA9" w:rsidP="0004482E">
      <w:pPr>
        <w:pStyle w:val="List1"/>
        <w:numPr>
          <w:ilvl w:val="0"/>
          <w:numId w:val="26"/>
        </w:numPr>
        <w:tabs>
          <w:tab w:val="clear" w:pos="567"/>
          <w:tab w:val="num" w:pos="1134"/>
        </w:tabs>
        <w:ind w:left="1134"/>
      </w:pPr>
      <w:r w:rsidRPr="00CC47E7">
        <w:t>IALA Domain Management</w:t>
      </w:r>
      <w:ins w:id="73" w:author="Administrator" w:date="2017-01-30T17:22:00Z">
        <w:r w:rsidR="009C282F">
          <w:t>,</w:t>
        </w:r>
      </w:ins>
      <w:ins w:id="74" w:author="Administrator" w:date="2017-01-30T17:21:00Z">
        <w:r w:rsidR="009C282F">
          <w:t xml:space="preserve"> which resides </w:t>
        </w:r>
      </w:ins>
      <w:ins w:id="75" w:author="Administrator" w:date="2017-01-30T17:38:00Z">
        <w:r w:rsidR="0011023D">
          <w:t>with</w:t>
        </w:r>
      </w:ins>
      <w:ins w:id="76" w:author="Administrator" w:date="2017-01-30T17:21:00Z">
        <w:r w:rsidR="009C282F">
          <w:t>in the Secretariat</w:t>
        </w:r>
      </w:ins>
      <w:del w:id="77" w:author="Administrator" w:date="2017-01-30T17:21:00Z">
        <w:r w:rsidRPr="00CC47E7" w:rsidDel="009C282F">
          <w:delText>.</w:delText>
        </w:r>
      </w:del>
    </w:p>
    <w:p w14:paraId="00725637" w14:textId="1A024F6A" w:rsidR="009C282F" w:rsidRPr="00CC47E7" w:rsidRDefault="00715FA9" w:rsidP="009C282F">
      <w:pPr>
        <w:pStyle w:val="List1"/>
        <w:numPr>
          <w:ilvl w:val="0"/>
          <w:numId w:val="20"/>
        </w:numPr>
        <w:tabs>
          <w:tab w:val="clear" w:pos="567"/>
          <w:tab w:val="num" w:pos="1134"/>
        </w:tabs>
        <w:ind w:left="1134"/>
      </w:pPr>
      <w:r w:rsidRPr="00CC47E7">
        <w:t>IALA Field Managers</w:t>
      </w:r>
      <w:del w:id="78" w:author="Administrator" w:date="2017-01-30T17:22:00Z">
        <w:r w:rsidRPr="00CC47E7" w:rsidDel="009C282F">
          <w:delText>.</w:delText>
        </w:r>
      </w:del>
      <w:ins w:id="79" w:author="Administrator" w:date="2017-01-30T17:22:00Z">
        <w:r w:rsidR="009C282F">
          <w:t xml:space="preserve">, who are experts </w:t>
        </w:r>
      </w:ins>
      <w:ins w:id="80" w:author="Administrator" w:date="2017-01-30T17:23:00Z">
        <w:r w:rsidR="009C282F">
          <w:t xml:space="preserve">in their subject </w:t>
        </w:r>
      </w:ins>
      <w:ins w:id="81" w:author="Administrator" w:date="2017-01-30T17:22:00Z">
        <w:r w:rsidR="009C282F">
          <w:t>with</w:t>
        </w:r>
      </w:ins>
      <w:ins w:id="82" w:author="Administrator" w:date="2017-01-30T17:23:00Z">
        <w:r w:rsidR="009C282F">
          <w:t>in the IALA membership</w:t>
        </w:r>
      </w:ins>
      <w:ins w:id="83" w:author="Administrator" w:date="2017-01-30T17:22:00Z">
        <w:r w:rsidR="009C282F">
          <w:t xml:space="preserve"> </w:t>
        </w:r>
      </w:ins>
    </w:p>
    <w:p w14:paraId="23BF4E14" w14:textId="0E05F9FA" w:rsidR="00715FA9" w:rsidRPr="00CC47E7" w:rsidRDefault="00715FA9" w:rsidP="0004482E">
      <w:pPr>
        <w:pStyle w:val="List1"/>
        <w:numPr>
          <w:ilvl w:val="0"/>
          <w:numId w:val="20"/>
        </w:numPr>
        <w:tabs>
          <w:tab w:val="clear" w:pos="567"/>
          <w:tab w:val="num" w:pos="1134"/>
        </w:tabs>
        <w:ind w:left="1134"/>
      </w:pPr>
      <w:r w:rsidRPr="00CC47E7">
        <w:t>IALA Product Specification Developer</w:t>
      </w:r>
      <w:ins w:id="84" w:author="Administrator" w:date="2017-01-30T17:23:00Z">
        <w:r w:rsidR="009C282F">
          <w:t>, who maybe co-</w:t>
        </w:r>
      </w:ins>
      <w:ins w:id="85" w:author="Administrator" w:date="2017-01-30T17:24:00Z">
        <w:r w:rsidR="009C282F">
          <w:t>opted</w:t>
        </w:r>
      </w:ins>
      <w:ins w:id="86" w:author="Administrator" w:date="2017-01-30T17:41:00Z">
        <w:r w:rsidR="005C39CF">
          <w:t>/appointed</w:t>
        </w:r>
      </w:ins>
      <w:ins w:id="87" w:author="Administrator" w:date="2017-01-30T17:24:00Z">
        <w:r w:rsidR="005C39CF">
          <w:t xml:space="preserve"> </w:t>
        </w:r>
        <w:r w:rsidR="009C282F">
          <w:t>to the work from appropriate companies or organizations</w:t>
        </w:r>
      </w:ins>
      <w:del w:id="88" w:author="Administrator" w:date="2017-01-30T17:23:00Z">
        <w:r w:rsidRPr="00CC47E7" w:rsidDel="009C282F">
          <w:delText>.</w:delText>
        </w:r>
      </w:del>
    </w:p>
    <w:p w14:paraId="52AE5F34" w14:textId="77777777" w:rsidR="00FD1EE1" w:rsidRDefault="00715FA9" w:rsidP="00715FA9">
      <w:pPr>
        <w:pStyle w:val="BodyText"/>
        <w:rPr>
          <w:ins w:id="89" w:author="Administrator" w:date="2017-01-30T17:19:00Z"/>
        </w:rPr>
      </w:pPr>
      <w:r w:rsidRPr="00CC47E7">
        <w:t xml:space="preserve">As a Domain Owner, IALA will require interaction within the IHO’s Domain Control Body and the adherence to the timelines of the IHO’s Registry management processes.  </w:t>
      </w:r>
      <w:proofErr w:type="gramStart"/>
      <w:r w:rsidRPr="00CC47E7">
        <w:t>This activity affects the work of the IALA Domain Management and could lead to the involvement of IALA Field Managers and IALA Product Specification developers.</w:t>
      </w:r>
      <w:proofErr w:type="gramEnd"/>
      <w:r w:rsidRPr="00CC47E7">
        <w:t xml:space="preserve"> </w:t>
      </w:r>
    </w:p>
    <w:p w14:paraId="514E7EE8" w14:textId="66CBCB2C" w:rsidR="00FD1EE1" w:rsidRDefault="009C282F" w:rsidP="00715FA9">
      <w:pPr>
        <w:pStyle w:val="BodyText"/>
        <w:rPr>
          <w:ins w:id="90" w:author="Administrator" w:date="2017-01-30T17:11:00Z"/>
        </w:rPr>
      </w:pPr>
      <w:ins w:id="91" w:author="Administrator" w:date="2017-01-30T17:27:00Z">
        <w:r>
          <w:t xml:space="preserve">It is unlikely that the IALA committee structure will be too involved with the development process other than approval of the </w:t>
        </w:r>
      </w:ins>
      <w:ins w:id="92" w:author="Administrator" w:date="2017-01-30T17:29:00Z">
        <w:r>
          <w:t>specific product specification</w:t>
        </w:r>
      </w:ins>
      <w:ins w:id="93" w:author="Administrator" w:date="2017-01-30T17:30:00Z">
        <w:r w:rsidR="0011023D">
          <w:t xml:space="preserve"> </w:t>
        </w:r>
      </w:ins>
      <w:ins w:id="94" w:author="Administrator" w:date="2017-01-30T17:27:00Z">
        <w:r>
          <w:t xml:space="preserve">concept and outcome of the work in the </w:t>
        </w:r>
      </w:ins>
      <w:ins w:id="95" w:author="Administrator" w:date="2017-01-30T17:28:00Z">
        <w:r>
          <w:t>a</w:t>
        </w:r>
      </w:ins>
      <w:ins w:id="96" w:author="Administrator" w:date="2017-01-30T17:27:00Z">
        <w:r>
          <w:t xml:space="preserve">ppropriate </w:t>
        </w:r>
      </w:ins>
      <w:ins w:id="97" w:author="Administrator" w:date="2017-01-30T17:28:00Z">
        <w:r>
          <w:t>c</w:t>
        </w:r>
      </w:ins>
      <w:ins w:id="98" w:author="Administrator" w:date="2017-01-30T17:27:00Z">
        <w:r>
          <w:t>ommittee.</w:t>
        </w:r>
      </w:ins>
      <w:ins w:id="99" w:author="Administrator" w:date="2017-02-24T13:24:00Z">
        <w:r w:rsidR="00710C6B">
          <w:t xml:space="preserve"> Apart from the Domain management</w:t>
        </w:r>
      </w:ins>
      <w:ins w:id="100" w:author="Administrator" w:date="2017-02-24T13:31:00Z">
        <w:r w:rsidR="00417760">
          <w:t>,</w:t>
        </w:r>
      </w:ins>
      <w:ins w:id="101" w:author="Administrator" w:date="2017-02-24T13:24:00Z">
        <w:r w:rsidR="00710C6B">
          <w:t xml:space="preserve"> no new staff should be required in the Secretariat</w:t>
        </w:r>
      </w:ins>
      <w:ins w:id="102" w:author="Administrator" w:date="2017-02-24T13:25:00Z">
        <w:r w:rsidR="00710C6B">
          <w:t>.</w:t>
        </w:r>
      </w:ins>
    </w:p>
    <w:p w14:paraId="7D231F24" w14:textId="65A0508B" w:rsidR="00715FA9" w:rsidRPr="00CC47E7" w:rsidDel="00FD1EE1" w:rsidRDefault="00715FA9" w:rsidP="00715FA9">
      <w:pPr>
        <w:pStyle w:val="BodyText"/>
        <w:rPr>
          <w:del w:id="103" w:author="Administrator" w:date="2017-01-30T17:13:00Z"/>
        </w:rPr>
      </w:pPr>
      <w:del w:id="104" w:author="Administrator" w:date="2017-01-30T17:11:00Z">
        <w:r w:rsidRPr="00CC47E7" w:rsidDel="00FD1EE1">
          <w:delText xml:space="preserve"> </w:delText>
        </w:r>
      </w:del>
      <w:del w:id="105" w:author="Administrator" w:date="2017-01-30T17:13:00Z">
        <w:r w:rsidRPr="00CC47E7" w:rsidDel="00FD1EE1">
          <w:delText>The IALA committee working structure is not suited to meet the IHO’s S-99 specified timelines for the product specification approval process and involvement between meetings will be necessary.  Membership to the IHO’s Domain Control Body provides the Submitting Organisations the opportunity to advocate their own proposals.</w:delText>
        </w:r>
      </w:del>
    </w:p>
    <w:p w14:paraId="476EAC07" w14:textId="77777777" w:rsidR="00715FA9" w:rsidRPr="00CC47E7" w:rsidRDefault="00715FA9" w:rsidP="0004482E">
      <w:pPr>
        <w:pStyle w:val="Heading4"/>
        <w:keepLines w:val="0"/>
        <w:numPr>
          <w:ilvl w:val="3"/>
          <w:numId w:val="24"/>
        </w:numPr>
        <w:spacing w:line="240" w:lineRule="auto"/>
        <w:ind w:right="0"/>
      </w:pPr>
      <w:r w:rsidRPr="00CC47E7">
        <w:lastRenderedPageBreak/>
        <w:t>IALA Domain Management</w:t>
      </w:r>
    </w:p>
    <w:p w14:paraId="7BCA5D6F" w14:textId="2A165532" w:rsidR="00715FA9" w:rsidRPr="00CC47E7" w:rsidRDefault="00715FA9" w:rsidP="00715FA9">
      <w:pPr>
        <w:pStyle w:val="BodyText"/>
      </w:pPr>
      <w:r w:rsidRPr="00CC47E7">
        <w:t xml:space="preserve">The IALA Domain Management resides </w:t>
      </w:r>
      <w:ins w:id="106" w:author="Administrator" w:date="2017-01-30T17:20:00Z">
        <w:r w:rsidR="009C282F">
          <w:t>with</w:t>
        </w:r>
      </w:ins>
      <w:del w:id="107" w:author="Administrator" w:date="2017-02-24T13:31:00Z">
        <w:r w:rsidRPr="00CC47E7" w:rsidDel="00417760">
          <w:delText>in</w:delText>
        </w:r>
      </w:del>
      <w:r w:rsidRPr="00CC47E7">
        <w:t xml:space="preserve"> the IALA Secretariat and </w:t>
      </w:r>
      <w:ins w:id="108" w:author="Administrator" w:date="2017-01-30T17:21:00Z">
        <w:r w:rsidR="009C282F">
          <w:t xml:space="preserve">it </w:t>
        </w:r>
      </w:ins>
      <w:r w:rsidRPr="00CC47E7">
        <w:t>coordinates the activities of each of the IALA Field Managers and acts as the single point of contact with the IHO.</w:t>
      </w:r>
      <w:ins w:id="109" w:author="Administrator" w:date="2017-01-30T17:21:00Z">
        <w:r w:rsidR="009C282F">
          <w:t xml:space="preserve"> </w:t>
        </w:r>
      </w:ins>
    </w:p>
    <w:p w14:paraId="1D6F63D0" w14:textId="70AB6859" w:rsidR="00715FA9" w:rsidRPr="00CC47E7" w:rsidRDefault="00715FA9" w:rsidP="00715FA9">
      <w:pPr>
        <w:pStyle w:val="BodyText"/>
      </w:pPr>
      <w:r w:rsidRPr="00CC47E7">
        <w:t xml:space="preserve">The structure </w:t>
      </w:r>
      <w:proofErr w:type="gramStart"/>
      <w:r w:rsidRPr="00CC47E7">
        <w:t>is shown</w:t>
      </w:r>
      <w:proofErr w:type="gramEnd"/>
      <w:r w:rsidRPr="00CC47E7">
        <w:t xml:space="preserve"> in Figure 2. </w:t>
      </w:r>
      <w:r w:rsidR="00340E2D" w:rsidRPr="00CC47E7">
        <w:t xml:space="preserve"> </w:t>
      </w:r>
      <w:r w:rsidRPr="00CC47E7">
        <w:t xml:space="preserve">The </w:t>
      </w:r>
      <w:proofErr w:type="gramStart"/>
      <w:r w:rsidRPr="00CC47E7">
        <w:t xml:space="preserve">Domain Management will be overseen at a technical level by </w:t>
      </w:r>
      <w:ins w:id="110" w:author="Administrator" w:date="2017-01-30T17:43:00Z">
        <w:r w:rsidR="008A677C">
          <w:t xml:space="preserve">the </w:t>
        </w:r>
      </w:ins>
      <w:r w:rsidRPr="00CC47E7">
        <w:t>IALA ENAV Committee</w:t>
      </w:r>
      <w:ins w:id="111" w:author="Administrator" w:date="2017-02-24T13:23:00Z">
        <w:r w:rsidR="00710C6B">
          <w:t xml:space="preserve"> or any other appropriate committee that may exist in the future</w:t>
        </w:r>
      </w:ins>
      <w:proofErr w:type="gramEnd"/>
      <w:r w:rsidRPr="00CC47E7">
        <w:t xml:space="preserve"> </w:t>
      </w:r>
      <w:del w:id="112" w:author="Administrator" w:date="2017-01-30T17:43:00Z">
        <w:r w:rsidRPr="00CC47E7" w:rsidDel="008A677C">
          <w:delText>Working Group 1 (WG1</w:delText>
        </w:r>
        <w:r w:rsidR="00B20E6C" w:rsidRPr="00CC47E7" w:rsidDel="008A677C">
          <w:delText xml:space="preserve"> </w:delText>
        </w:r>
        <w:r w:rsidRPr="00CC47E7" w:rsidDel="008A677C">
          <w:delText>- Harmonization).</w:delText>
        </w:r>
      </w:del>
    </w:p>
    <w:p w14:paraId="5554D909" w14:textId="77777777" w:rsidR="00715FA9" w:rsidRPr="00CC47E7" w:rsidRDefault="00715FA9" w:rsidP="0004482E">
      <w:pPr>
        <w:pStyle w:val="Heading4"/>
        <w:keepLines w:val="0"/>
        <w:numPr>
          <w:ilvl w:val="3"/>
          <w:numId w:val="24"/>
        </w:numPr>
        <w:spacing w:line="240" w:lineRule="auto"/>
        <w:ind w:right="0"/>
      </w:pPr>
      <w:r w:rsidRPr="00CC47E7">
        <w:t>IALA Field Manager</w:t>
      </w:r>
    </w:p>
    <w:p w14:paraId="33170A22" w14:textId="51B1D152" w:rsidR="00715FA9" w:rsidRPr="00CC47E7" w:rsidRDefault="00715FA9" w:rsidP="00715FA9">
      <w:pPr>
        <w:pStyle w:val="BodyText"/>
      </w:pPr>
      <w:r w:rsidRPr="00CC47E7">
        <w:t xml:space="preserve">In the context of IHO Registry, IALA currently recognises the following Product Fields: VTS, AtoN Information, </w:t>
      </w:r>
      <w:r w:rsidR="00506D7A" w:rsidRPr="00CC47E7">
        <w:t>DGPS</w:t>
      </w:r>
      <w:ins w:id="113" w:author="Administrator" w:date="2017-01-30T17:13:00Z">
        <w:r w:rsidR="00FD1EE1">
          <w:t xml:space="preserve"> and VDES</w:t>
        </w:r>
      </w:ins>
      <w:del w:id="114" w:author="Administrator" w:date="2017-01-30T17:13:00Z">
        <w:r w:rsidR="00506D7A" w:rsidRPr="00CC47E7" w:rsidDel="00FD1EE1">
          <w:delText>.</w:delText>
        </w:r>
      </w:del>
      <w:ins w:id="115" w:author="Administrator" w:date="2017-01-30T17:39:00Z">
        <w:r w:rsidR="0011023D">
          <w:t xml:space="preserve"> </w:t>
        </w:r>
      </w:ins>
      <w:ins w:id="116" w:author="Administrator" w:date="2017-02-24T13:25:00Z">
        <w:r w:rsidR="00417760">
          <w:t xml:space="preserve"> </w:t>
        </w:r>
      </w:ins>
      <w:ins w:id="117" w:author="Administrator" w:date="2017-01-30T17:39:00Z">
        <w:r w:rsidR="0011023D">
          <w:t xml:space="preserve">As e-navigation </w:t>
        </w:r>
      </w:ins>
      <w:ins w:id="118" w:author="Administrator" w:date="2017-01-30T17:40:00Z">
        <w:r w:rsidR="0011023D">
          <w:t>development p</w:t>
        </w:r>
      </w:ins>
      <w:ins w:id="119" w:author="Administrator" w:date="2017-01-30T17:39:00Z">
        <w:r w:rsidR="0011023D">
          <w:t>rogresses</w:t>
        </w:r>
      </w:ins>
      <w:ins w:id="120" w:author="Administrator" w:date="2017-01-30T17:40:00Z">
        <w:r w:rsidR="0011023D">
          <w:t xml:space="preserve">, </w:t>
        </w:r>
      </w:ins>
      <w:ins w:id="121" w:author="Administrator" w:date="2017-01-30T17:39:00Z">
        <w:r w:rsidR="0011023D">
          <w:t>other fi</w:t>
        </w:r>
      </w:ins>
      <w:ins w:id="122" w:author="Administrator" w:date="2017-01-30T17:40:00Z">
        <w:r w:rsidR="0011023D">
          <w:t>elds will be identified</w:t>
        </w:r>
        <w:r w:rsidR="005C39CF">
          <w:t>.</w:t>
        </w:r>
      </w:ins>
    </w:p>
    <w:p w14:paraId="15EC885B" w14:textId="77777777" w:rsidR="00715FA9" w:rsidRPr="00CC47E7" w:rsidRDefault="00715FA9" w:rsidP="00715FA9">
      <w:pPr>
        <w:pStyle w:val="BodyText"/>
      </w:pPr>
      <w:r w:rsidRPr="00CC47E7">
        <w:t>Each Field contains at least one IALA product and one IALA Product Specification.  The IALA Field Manager harmonises the different products / Product Specifications within that Field.  The IALA Field Manager also considers the usage of entries by others in his Field.</w:t>
      </w:r>
    </w:p>
    <w:p w14:paraId="2E37C1E8" w14:textId="77777777" w:rsidR="00715FA9" w:rsidRPr="00CC47E7" w:rsidRDefault="00715FA9" w:rsidP="0004482E">
      <w:pPr>
        <w:pStyle w:val="Heading4"/>
        <w:keepLines w:val="0"/>
        <w:numPr>
          <w:ilvl w:val="3"/>
          <w:numId w:val="24"/>
        </w:numPr>
        <w:spacing w:line="240" w:lineRule="auto"/>
        <w:ind w:right="0"/>
      </w:pPr>
      <w:r w:rsidRPr="00CC47E7">
        <w:t>IALA Product Specification Developer</w:t>
      </w:r>
    </w:p>
    <w:p w14:paraId="2C16B9A0" w14:textId="77777777" w:rsidR="00715FA9" w:rsidRPr="00CC47E7" w:rsidRDefault="00715FA9" w:rsidP="00715FA9">
      <w:pPr>
        <w:pStyle w:val="BodyText"/>
      </w:pPr>
      <w:r w:rsidRPr="00CC47E7">
        <w:t xml:space="preserve">A developer </w:t>
      </w:r>
      <w:proofErr w:type="gramStart"/>
      <w:r w:rsidRPr="00CC47E7">
        <w:t>is appointed</w:t>
      </w:r>
      <w:proofErr w:type="gramEnd"/>
      <w:r w:rsidRPr="00CC47E7">
        <w:t xml:space="preserve"> to manage each IALA Product Specification.  An IALA Product Specification Developer coordinates the development of an IALA Product Specification, co</w:t>
      </w:r>
      <w:r w:rsidR="006173EB" w:rsidRPr="00CC47E7">
        <w:t>-</w:t>
      </w:r>
      <w:r w:rsidRPr="00CC47E7">
        <w:t xml:space="preserve">ordinates the usage of existing entries in the IHO Registry that </w:t>
      </w:r>
      <w:proofErr w:type="gramStart"/>
      <w:r w:rsidRPr="00CC47E7">
        <w:t>are used</w:t>
      </w:r>
      <w:proofErr w:type="gramEnd"/>
      <w:r w:rsidRPr="00CC47E7">
        <w:t xml:space="preserve"> by that IALA Product Specification and coordinates the creation of new entries required by that IALA Product Specification. </w:t>
      </w:r>
      <w:r w:rsidR="006173EB" w:rsidRPr="00CC47E7">
        <w:t xml:space="preserve"> </w:t>
      </w:r>
      <w:r w:rsidRPr="00CC47E7">
        <w:t>An IALA Product Specification Developer is able to draw on any Register in the IHO Registry.</w:t>
      </w:r>
    </w:p>
    <w:p w14:paraId="7EDBE884" w14:textId="77777777" w:rsidR="00715FA9" w:rsidRPr="00CC47E7" w:rsidRDefault="00715FA9" w:rsidP="00715FA9">
      <w:pPr>
        <w:pStyle w:val="BodyText"/>
      </w:pPr>
      <w:r w:rsidRPr="00CC47E7">
        <w:t xml:space="preserve">In addition, a Task Group </w:t>
      </w:r>
      <w:proofErr w:type="gramStart"/>
      <w:r w:rsidRPr="00CC47E7">
        <w:t>may be set up,</w:t>
      </w:r>
      <w:proofErr w:type="gramEnd"/>
      <w:r w:rsidRPr="00CC47E7">
        <w:t xml:space="preserve"> with the approval of an IALA Committee, to carry out the development work. </w:t>
      </w:r>
      <w:r w:rsidR="006173EB" w:rsidRPr="00CC47E7">
        <w:t xml:space="preserve"> </w:t>
      </w:r>
      <w:r w:rsidRPr="00CC47E7">
        <w:t xml:space="preserve">This Task Group may consist of invited experts from within and outside the IALA Committee structure. </w:t>
      </w:r>
      <w:r w:rsidR="006173EB" w:rsidRPr="00CC47E7">
        <w:t xml:space="preserve"> </w:t>
      </w:r>
      <w:r w:rsidRPr="00CC47E7">
        <w:t>It will not necessarily meet during IALA Committee sessions and may not meet physically, if it is possible to carry out the work by e-mail and/or teleconference.</w:t>
      </w:r>
    </w:p>
    <w:p w14:paraId="55741566" w14:textId="77777777" w:rsidR="00EA5BC6" w:rsidRPr="00CC47E7" w:rsidRDefault="00715FA9" w:rsidP="00715FA9">
      <w:pPr>
        <w:pStyle w:val="BodyText"/>
      </w:pPr>
      <w:r w:rsidRPr="00CC47E7">
        <w:t>A list of</w:t>
      </w:r>
      <w:r w:rsidR="00EA5BC6" w:rsidRPr="00CC47E7">
        <w:t xml:space="preserve"> field managers </w:t>
      </w:r>
      <w:proofErr w:type="gramStart"/>
      <w:r w:rsidR="00EA5BC6" w:rsidRPr="00CC47E7">
        <w:t>is published</w:t>
      </w:r>
      <w:proofErr w:type="gramEnd"/>
      <w:r w:rsidR="00EA5BC6" w:rsidRPr="00CC47E7">
        <w:t xml:space="preserve"> on the IALA Website under S-200 development status.</w:t>
      </w:r>
    </w:p>
    <w:p w14:paraId="6165D739" w14:textId="77777777" w:rsidR="00715FA9" w:rsidRPr="00CC47E7" w:rsidRDefault="00715FA9" w:rsidP="0004482E">
      <w:pPr>
        <w:pStyle w:val="Heading4"/>
        <w:keepLines w:val="0"/>
        <w:numPr>
          <w:ilvl w:val="3"/>
          <w:numId w:val="24"/>
        </w:numPr>
        <w:spacing w:line="240" w:lineRule="auto"/>
        <w:ind w:right="0"/>
      </w:pPr>
      <w:r w:rsidRPr="00CC47E7">
        <w:t>IALA Organisational Chart</w:t>
      </w:r>
    </w:p>
    <w:p w14:paraId="1AFE9880" w14:textId="77777777" w:rsidR="00715FA9" w:rsidRPr="00CC47E7" w:rsidRDefault="00715FA9" w:rsidP="00715FA9">
      <w:pPr>
        <w:pStyle w:val="BodyText"/>
      </w:pPr>
      <w:r w:rsidRPr="00CC47E7">
        <w:rPr>
          <w:noProof/>
          <w:lang w:val="en-IE" w:eastAsia="en-IE"/>
        </w:rPr>
        <w:drawing>
          <wp:inline distT="0" distB="0" distL="0" distR="0" wp14:anchorId="128BF584" wp14:editId="1E56941C">
            <wp:extent cx="5963920" cy="35255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63920" cy="3525520"/>
                    </a:xfrm>
                    <a:prstGeom prst="rect">
                      <a:avLst/>
                    </a:prstGeom>
                    <a:solidFill>
                      <a:srgbClr val="FFFFFF"/>
                    </a:solidFill>
                    <a:ln>
                      <a:noFill/>
                    </a:ln>
                  </pic:spPr>
                </pic:pic>
              </a:graphicData>
            </a:graphic>
          </wp:inline>
        </w:drawing>
      </w:r>
    </w:p>
    <w:p w14:paraId="342D2477" w14:textId="2BB78814" w:rsidR="00715FA9" w:rsidRPr="00CC47E7" w:rsidRDefault="00715FA9" w:rsidP="006173EB">
      <w:pPr>
        <w:pStyle w:val="Figurecaption"/>
        <w:jc w:val="center"/>
      </w:pPr>
      <w:bookmarkStart w:id="123" w:name="_Ref232137816"/>
      <w:bookmarkStart w:id="124" w:name="_Toc367873254"/>
      <w:bookmarkStart w:id="125" w:name="_Toc433791306"/>
      <w:bookmarkStart w:id="126" w:name="_Toc449949816"/>
      <w:r w:rsidRPr="00CC47E7">
        <w:t>IALA Domain organisation</w:t>
      </w:r>
      <w:bookmarkEnd w:id="123"/>
      <w:bookmarkEnd w:id="124"/>
      <w:bookmarkEnd w:id="125"/>
      <w:r w:rsidRPr="00CC47E7">
        <w:t xml:space="preserve"> </w:t>
      </w:r>
      <w:bookmarkStart w:id="127" w:name="_toc624"/>
      <w:bookmarkEnd w:id="127"/>
      <w:r w:rsidR="00EA5BC6" w:rsidRPr="00CC47E7">
        <w:t>(indicative)</w:t>
      </w:r>
      <w:bookmarkEnd w:id="126"/>
    </w:p>
    <w:p w14:paraId="284CB81C" w14:textId="77777777" w:rsidR="00D93D7F" w:rsidRDefault="00D93D7F" w:rsidP="00E47202">
      <w:pPr>
        <w:pStyle w:val="Heading2"/>
        <w:keepLines w:val="0"/>
        <w:numPr>
          <w:ilvl w:val="0"/>
          <w:numId w:val="0"/>
        </w:numPr>
        <w:tabs>
          <w:tab w:val="left" w:pos="851"/>
          <w:tab w:val="num" w:pos="1701"/>
        </w:tabs>
        <w:spacing w:before="240" w:after="120" w:line="240" w:lineRule="auto"/>
        <w:ind w:left="578" w:right="0"/>
        <w:jc w:val="both"/>
      </w:pPr>
      <w:bookmarkStart w:id="128" w:name="_Toc367873209"/>
      <w:bookmarkStart w:id="129" w:name="_Toc367953591"/>
      <w:bookmarkStart w:id="130" w:name="_Toc433800378"/>
      <w:bookmarkStart w:id="131" w:name="_Toc449949796"/>
    </w:p>
    <w:p w14:paraId="223FD15B" w14:textId="77777777" w:rsidR="00D93D7F" w:rsidRPr="00D93D7F" w:rsidRDefault="00D93D7F" w:rsidP="00E47202">
      <w:pPr>
        <w:pStyle w:val="Heading2separationline"/>
      </w:pPr>
    </w:p>
    <w:p w14:paraId="42DCCB63"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r w:rsidRPr="00CC47E7">
        <w:t>Procedure on registering product specifications under development</w:t>
      </w:r>
      <w:bookmarkEnd w:id="128"/>
      <w:bookmarkEnd w:id="129"/>
      <w:bookmarkEnd w:id="130"/>
      <w:bookmarkEnd w:id="131"/>
    </w:p>
    <w:p w14:paraId="2B736CDB" w14:textId="77777777" w:rsidR="00340E2D" w:rsidRPr="00CC47E7" w:rsidRDefault="00340E2D" w:rsidP="00340E2D">
      <w:pPr>
        <w:pStyle w:val="Heading2separationline"/>
      </w:pPr>
    </w:p>
    <w:p w14:paraId="0623E9E0" w14:textId="77777777" w:rsidR="00715FA9" w:rsidRPr="00CC47E7" w:rsidRDefault="00715FA9" w:rsidP="00715FA9">
      <w:pPr>
        <w:pStyle w:val="BodyText"/>
      </w:pPr>
      <w:r w:rsidRPr="00CC47E7">
        <w:t xml:space="preserve">In order to prevent several organisations working on similar product specifications it is necessary that </w:t>
      </w:r>
      <w:proofErr w:type="gramStart"/>
      <w:r w:rsidRPr="00CC47E7">
        <w:t>those launching projects are known to the community</w:t>
      </w:r>
      <w:proofErr w:type="gramEnd"/>
      <w:r w:rsidRPr="00CC47E7">
        <w:t xml:space="preserve">. </w:t>
      </w:r>
      <w:r w:rsidR="00B20E6C" w:rsidRPr="00CC47E7">
        <w:t xml:space="preserve"> </w:t>
      </w:r>
      <w:r w:rsidRPr="00CC47E7">
        <w:t xml:space="preserve">Organisations can check if the development of a product specification </w:t>
      </w:r>
      <w:proofErr w:type="gramStart"/>
      <w:r w:rsidRPr="00CC47E7">
        <w:t>is already started</w:t>
      </w:r>
      <w:proofErr w:type="gramEnd"/>
      <w:r w:rsidRPr="00CC47E7">
        <w:t xml:space="preserve"> and contact the organisation regarding the details. </w:t>
      </w:r>
      <w:r w:rsidR="00B20E6C" w:rsidRPr="00CC47E7">
        <w:t xml:space="preserve"> </w:t>
      </w:r>
      <w:r w:rsidRPr="00CC47E7">
        <w:t>Then they can decide if this product specification will become a joint effort or co-development, which will save time and costs.</w:t>
      </w:r>
    </w:p>
    <w:p w14:paraId="2ACFE176" w14:textId="77777777" w:rsidR="00715FA9" w:rsidRPr="00CC47E7" w:rsidRDefault="00715FA9" w:rsidP="00715FA9">
      <w:pPr>
        <w:pStyle w:val="BodyText"/>
      </w:pPr>
      <w:r w:rsidRPr="00CC47E7">
        <w:t xml:space="preserve">Appendix 3 of Guideline 1106 </w:t>
      </w:r>
      <w:r w:rsidRPr="00CC47E7">
        <w:rPr>
          <w:i/>
        </w:rPr>
        <w:t>On Producing an IALA S-100 Product Specification</w:t>
      </w:r>
      <w:r w:rsidRPr="00CC47E7">
        <w:t xml:space="preserve"> contains a </w:t>
      </w:r>
      <w:proofErr w:type="gramStart"/>
      <w:r w:rsidRPr="00CC47E7">
        <w:t>template which</w:t>
      </w:r>
      <w:proofErr w:type="gramEnd"/>
      <w:r w:rsidRPr="00CC47E7">
        <w:t xml:space="preserve"> will have to be filled in by the Product Specification Developer and sent to the IALA Field Manager. </w:t>
      </w:r>
      <w:r w:rsidR="00B20E6C" w:rsidRPr="00CC47E7">
        <w:t xml:space="preserve"> </w:t>
      </w:r>
      <w:r w:rsidRPr="00CC47E7">
        <w:t xml:space="preserve">The IALA Field Manager will send the information to the IALA Domain Administrator. </w:t>
      </w:r>
      <w:r w:rsidR="00B20E6C" w:rsidRPr="00CC47E7">
        <w:t xml:space="preserve"> </w:t>
      </w:r>
      <w:r w:rsidRPr="00CC47E7">
        <w:t>The Domain Administrator will publish this information within the IALA Domain.</w:t>
      </w:r>
    </w:p>
    <w:p w14:paraId="0409305B"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32" w:name="_Toc367873210"/>
      <w:bookmarkStart w:id="133" w:name="_Toc367953592"/>
      <w:bookmarkStart w:id="134" w:name="_Toc433800379"/>
      <w:bookmarkStart w:id="135" w:name="_Toc449949797"/>
      <w:r w:rsidRPr="00CC47E7">
        <w:t xml:space="preserve">Procedure on getting </w:t>
      </w:r>
      <w:r w:rsidR="00B20E6C" w:rsidRPr="00CC47E7">
        <w:t>'</w:t>
      </w:r>
      <w:r w:rsidRPr="00CC47E7">
        <w:t>draft status</w:t>
      </w:r>
      <w:r w:rsidR="00B20E6C" w:rsidRPr="00CC47E7">
        <w:t>'</w:t>
      </w:r>
      <w:r w:rsidRPr="00CC47E7">
        <w:t xml:space="preserve"> for a Product Specification</w:t>
      </w:r>
      <w:bookmarkEnd w:id="132"/>
      <w:bookmarkEnd w:id="133"/>
      <w:bookmarkEnd w:id="134"/>
      <w:bookmarkEnd w:id="135"/>
    </w:p>
    <w:p w14:paraId="6F90C748" w14:textId="77777777" w:rsidR="00340E2D" w:rsidRPr="00CC47E7" w:rsidRDefault="00340E2D" w:rsidP="00340E2D">
      <w:pPr>
        <w:pStyle w:val="Heading2separationline"/>
      </w:pPr>
    </w:p>
    <w:p w14:paraId="203A0626" w14:textId="77777777" w:rsidR="00715FA9" w:rsidRPr="00CC47E7" w:rsidRDefault="00715FA9" w:rsidP="00715FA9">
      <w:pPr>
        <w:pStyle w:val="BodyText"/>
      </w:pPr>
      <w:r w:rsidRPr="00CC47E7">
        <w:t xml:space="preserve">If a </w:t>
      </w:r>
      <w:proofErr w:type="gramStart"/>
      <w:r w:rsidRPr="00CC47E7">
        <w:t>product</w:t>
      </w:r>
      <w:proofErr w:type="gramEnd"/>
      <w:r w:rsidRPr="00CC47E7">
        <w:t xml:space="preserve"> specification is at the stage that it is nearly complete, the Product Specification Developer can submit the Product Specification to the IALA Field Manager who will manage the review process (the review process could be managed similarly to within IEC). </w:t>
      </w:r>
      <w:r w:rsidR="00B20E6C" w:rsidRPr="00CC47E7">
        <w:t xml:space="preserve"> </w:t>
      </w:r>
      <w:r w:rsidRPr="00CC47E7">
        <w:t xml:space="preserve">After a first positive review by the Field Manager supported by the ENAV committee the Field Manager will send this to the IALA Domain Administrator and request that the status from </w:t>
      </w:r>
      <w:r w:rsidR="00B20E6C" w:rsidRPr="00CC47E7">
        <w:t>'</w:t>
      </w:r>
      <w:r w:rsidRPr="00CC47E7">
        <w:t>launching project</w:t>
      </w:r>
      <w:r w:rsidR="00B20E6C" w:rsidRPr="00CC47E7">
        <w:t>'</w:t>
      </w:r>
      <w:r w:rsidRPr="00CC47E7">
        <w:t xml:space="preserve"> is changed to </w:t>
      </w:r>
      <w:r w:rsidR="00B20E6C" w:rsidRPr="00CC47E7">
        <w:t>'</w:t>
      </w:r>
      <w:r w:rsidRPr="00CC47E7">
        <w:t>draft status</w:t>
      </w:r>
      <w:r w:rsidR="00B20E6C" w:rsidRPr="00CC47E7">
        <w:t>'</w:t>
      </w:r>
      <w:r w:rsidRPr="00CC47E7">
        <w:t xml:space="preserve"> indicating to the community that the product specification is nearing completion and can be reviewed.</w:t>
      </w:r>
    </w:p>
    <w:p w14:paraId="6D0AB658"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36" w:name="_Toc367873211"/>
      <w:bookmarkStart w:id="137" w:name="_Toc367953593"/>
      <w:bookmarkStart w:id="138" w:name="_Toc433800380"/>
      <w:bookmarkStart w:id="139" w:name="_Toc449949798"/>
      <w:r w:rsidRPr="00CC47E7">
        <w:t>Procedures for Submitting a Product Specification</w:t>
      </w:r>
      <w:bookmarkEnd w:id="136"/>
      <w:bookmarkEnd w:id="137"/>
      <w:bookmarkEnd w:id="138"/>
      <w:bookmarkEnd w:id="139"/>
    </w:p>
    <w:p w14:paraId="4F02464E" w14:textId="77777777" w:rsidR="00340E2D" w:rsidRPr="00CC47E7" w:rsidRDefault="00340E2D" w:rsidP="00340E2D">
      <w:pPr>
        <w:pStyle w:val="Heading2separationline"/>
      </w:pPr>
    </w:p>
    <w:p w14:paraId="254FED63" w14:textId="77777777" w:rsidR="00715FA9" w:rsidRPr="00CC47E7" w:rsidRDefault="00715FA9" w:rsidP="00715FA9">
      <w:pPr>
        <w:pStyle w:val="BodyText"/>
      </w:pPr>
      <w:r w:rsidRPr="00CC47E7">
        <w:t>Representatives of recognised organisations may submit proposals for a</w:t>
      </w:r>
      <w:r w:rsidRPr="00CC47E7">
        <w:rPr>
          <w:iCs/>
        </w:rPr>
        <w:t>ddition</w:t>
      </w:r>
      <w:r w:rsidRPr="00CC47E7">
        <w:t xml:space="preserve"> of a new Product Specification in the Product Specification Register or for the </w:t>
      </w:r>
      <w:r w:rsidRPr="00CC47E7">
        <w:rPr>
          <w:iCs/>
        </w:rPr>
        <w:t>Clarification</w:t>
      </w:r>
      <w:r w:rsidRPr="00CC47E7">
        <w:t xml:space="preserve">, </w:t>
      </w:r>
      <w:r w:rsidRPr="00CC47E7">
        <w:rPr>
          <w:iCs/>
        </w:rPr>
        <w:t>Supersession</w:t>
      </w:r>
      <w:r w:rsidRPr="00CC47E7">
        <w:t xml:space="preserve">, or </w:t>
      </w:r>
      <w:r w:rsidRPr="00CC47E7">
        <w:rPr>
          <w:iCs/>
        </w:rPr>
        <w:t>Retirement</w:t>
      </w:r>
      <w:r w:rsidRPr="00CC47E7">
        <w:t xml:space="preserve"> of existing Product Specifications</w:t>
      </w:r>
      <w:r w:rsidR="00B20E6C" w:rsidRPr="00CC47E7">
        <w:t xml:space="preserve"> in the Register.</w:t>
      </w:r>
    </w:p>
    <w:p w14:paraId="0652BAA5" w14:textId="682C0085" w:rsidR="00715FA9" w:rsidRPr="00CC47E7" w:rsidRDefault="00715FA9" w:rsidP="00715FA9">
      <w:pPr>
        <w:pStyle w:val="BodyText"/>
        <w:rPr>
          <w:lang w:eastAsia="nl-NL"/>
        </w:rPr>
      </w:pPr>
      <w:r w:rsidRPr="00CC47E7">
        <w:t xml:space="preserve">Product specifications with a </w:t>
      </w:r>
      <w:r w:rsidR="00B20E6C" w:rsidRPr="00CC47E7">
        <w:t>'</w:t>
      </w:r>
      <w:r w:rsidRPr="00CC47E7">
        <w:t>draft status</w:t>
      </w:r>
      <w:r w:rsidR="00B20E6C" w:rsidRPr="00CC47E7">
        <w:t>'</w:t>
      </w:r>
      <w:ins w:id="140" w:author="Administrator" w:date="2017-02-24T13:32:00Z">
        <w:r w:rsidR="00B413F4">
          <w:t>,</w:t>
        </w:r>
      </w:ins>
      <w:r w:rsidRPr="00CC47E7">
        <w:t xml:space="preserve"> which are reviewed and in a </w:t>
      </w:r>
      <w:r w:rsidR="00B20E6C" w:rsidRPr="00CC47E7">
        <w:t>'</w:t>
      </w:r>
      <w:r w:rsidRPr="00CC47E7">
        <w:t>final state</w:t>
      </w:r>
      <w:r w:rsidR="00B20E6C" w:rsidRPr="00CC47E7">
        <w:t>'</w:t>
      </w:r>
      <w:ins w:id="141" w:author="Administrator" w:date="2017-02-24T13:32:00Z">
        <w:r w:rsidR="00B413F4">
          <w:t>,</w:t>
        </w:r>
      </w:ins>
      <w:r w:rsidRPr="00CC47E7">
        <w:t xml:space="preserve"> are to </w:t>
      </w:r>
      <w:proofErr w:type="gramStart"/>
      <w:r w:rsidRPr="00CC47E7">
        <w:t>be submitted</w:t>
      </w:r>
      <w:proofErr w:type="gramEnd"/>
      <w:r w:rsidRPr="00CC47E7">
        <w:t xml:space="preserve"> to the IALA Domain Administrator. </w:t>
      </w:r>
      <w:r w:rsidR="00B20E6C" w:rsidRPr="00CC47E7">
        <w:t xml:space="preserve"> </w:t>
      </w:r>
      <w:r w:rsidRPr="00CC47E7">
        <w:t>After a final approval from the Field Manager</w:t>
      </w:r>
      <w:ins w:id="142" w:author="Administrator" w:date="2017-02-24T13:32:00Z">
        <w:r w:rsidR="00B413F4">
          <w:t>,</w:t>
        </w:r>
      </w:ins>
      <w:r w:rsidRPr="00CC47E7">
        <w:t xml:space="preserve"> the IALA Domain Administrator will submit the request to IHO using the Registry web interface. </w:t>
      </w:r>
      <w:r w:rsidR="00B20E6C" w:rsidRPr="00CC47E7">
        <w:t xml:space="preserve"> </w:t>
      </w:r>
      <w:r w:rsidRPr="00CC47E7">
        <w:t xml:space="preserve">The process for submitting proposals for the registration of Product Specifications </w:t>
      </w:r>
      <w:proofErr w:type="gramStart"/>
      <w:r w:rsidRPr="00CC47E7">
        <w:t>is illustrated</w:t>
      </w:r>
      <w:proofErr w:type="gramEnd"/>
      <w:r w:rsidRPr="00CC47E7">
        <w:t xml:space="preserve"> in</w:t>
      </w:r>
      <w:r w:rsidR="00B20E6C" w:rsidRPr="00CC47E7">
        <w:t xml:space="preserve"> </w:t>
      </w:r>
      <w:r w:rsidR="00B20E6C" w:rsidRPr="00CC47E7">
        <w:fldChar w:fldCharType="begin"/>
      </w:r>
      <w:r w:rsidR="00B20E6C" w:rsidRPr="00CC47E7">
        <w:instrText xml:space="preserve"> REF _Ref449544406 \r \h </w:instrText>
      </w:r>
      <w:r w:rsidR="00B20E6C" w:rsidRPr="00CC47E7">
        <w:fldChar w:fldCharType="separate"/>
      </w:r>
      <w:r w:rsidR="00B20E6C" w:rsidRPr="00CC47E7">
        <w:t>Figure 3</w:t>
      </w:r>
      <w:r w:rsidR="00B20E6C" w:rsidRPr="00CC47E7">
        <w:fldChar w:fldCharType="end"/>
      </w:r>
      <w:r w:rsidRPr="00CC47E7">
        <w:t>.</w:t>
      </w:r>
    </w:p>
    <w:p w14:paraId="2ECF10F4" w14:textId="77777777" w:rsidR="00715FA9" w:rsidRPr="00CC47E7" w:rsidRDefault="00715FA9" w:rsidP="00715FA9">
      <w:pPr>
        <w:pStyle w:val="BodyText"/>
        <w:rPr>
          <w:lang w:eastAsia="nl-NL"/>
        </w:rPr>
      </w:pPr>
    </w:p>
    <w:p w14:paraId="58CA1F48" w14:textId="77777777" w:rsidR="00715FA9" w:rsidRPr="00CC47E7" w:rsidRDefault="00715FA9" w:rsidP="00715FA9">
      <w:pPr>
        <w:pStyle w:val="BodyText"/>
        <w:jc w:val="center"/>
      </w:pPr>
      <w:r w:rsidRPr="00CC47E7">
        <w:rPr>
          <w:noProof/>
          <w:lang w:val="en-IE" w:eastAsia="en-IE"/>
        </w:rPr>
        <w:lastRenderedPageBreak/>
        <w:drawing>
          <wp:inline distT="0" distB="0" distL="0" distR="0" wp14:anchorId="7A7CB0C3" wp14:editId="1C962AB1">
            <wp:extent cx="4893869" cy="6198070"/>
            <wp:effectExtent l="0" t="0" r="2540" b="0"/>
            <wp:docPr id="684" name="Afbeelding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950424" cy="6269697"/>
                    </a:xfrm>
                    <a:prstGeom prst="rect">
                      <a:avLst/>
                    </a:prstGeom>
                  </pic:spPr>
                </pic:pic>
              </a:graphicData>
            </a:graphic>
          </wp:inline>
        </w:drawing>
      </w:r>
    </w:p>
    <w:p w14:paraId="5D1EE14D" w14:textId="77777777" w:rsidR="00715FA9" w:rsidRPr="00CC47E7" w:rsidRDefault="00715FA9" w:rsidP="006173EB">
      <w:pPr>
        <w:pStyle w:val="Figurecaption"/>
        <w:jc w:val="center"/>
      </w:pPr>
      <w:bookmarkStart w:id="143" w:name="_Ref449544406"/>
      <w:bookmarkStart w:id="144" w:name="_Toc449949817"/>
      <w:r w:rsidRPr="00CC47E7">
        <w:t>Process for submitting proposals for the registration of Product Specifications</w:t>
      </w:r>
      <w:bookmarkEnd w:id="143"/>
      <w:bookmarkEnd w:id="144"/>
    </w:p>
    <w:p w14:paraId="04B62024" w14:textId="77777777" w:rsidR="00715FA9" w:rsidRPr="00CC47E7" w:rsidRDefault="00715FA9" w:rsidP="00B20E6C">
      <w:pPr>
        <w:pStyle w:val="Heading3"/>
      </w:pPr>
      <w:bookmarkStart w:id="145" w:name="_toc659"/>
      <w:bookmarkStart w:id="146" w:name="_Toc367873212"/>
      <w:bookmarkStart w:id="147" w:name="_Toc367953594"/>
      <w:bookmarkStart w:id="148" w:name="_Toc433800381"/>
      <w:bookmarkStart w:id="149" w:name="_Toc449949799"/>
      <w:bookmarkEnd w:id="145"/>
      <w:r w:rsidRPr="00CC47E7">
        <w:t>Submission of Proposals</w:t>
      </w:r>
      <w:bookmarkEnd w:id="146"/>
      <w:bookmarkEnd w:id="147"/>
      <w:bookmarkEnd w:id="148"/>
      <w:bookmarkEnd w:id="149"/>
    </w:p>
    <w:p w14:paraId="59FBBE66" w14:textId="77777777" w:rsidR="00715FA9" w:rsidRPr="00CC47E7" w:rsidRDefault="00715FA9" w:rsidP="00715FA9">
      <w:pPr>
        <w:pStyle w:val="BodyText"/>
      </w:pPr>
      <w:r w:rsidRPr="00CC47E7">
        <w:t>The organisation making a submission shall ensure that all proposals:</w:t>
      </w:r>
    </w:p>
    <w:p w14:paraId="29C4272C" w14:textId="77777777" w:rsidR="00715FA9" w:rsidRPr="00CC47E7" w:rsidRDefault="00340E2D" w:rsidP="00B20E6C">
      <w:pPr>
        <w:pStyle w:val="Bullet1"/>
        <w:rPr>
          <w:lang w:val="en-GB"/>
        </w:rPr>
      </w:pPr>
      <w:r w:rsidRPr="00CC47E7">
        <w:rPr>
          <w:lang w:val="en-GB"/>
        </w:rPr>
        <w:t>are complete;</w:t>
      </w:r>
    </w:p>
    <w:p w14:paraId="651F8DD6" w14:textId="77777777" w:rsidR="00715FA9" w:rsidRPr="00CC47E7" w:rsidRDefault="00715FA9" w:rsidP="006173EB">
      <w:pPr>
        <w:pStyle w:val="Bullet1"/>
        <w:rPr>
          <w:lang w:val="en-GB"/>
        </w:rPr>
      </w:pPr>
      <w:proofErr w:type="gramStart"/>
      <w:r w:rsidRPr="00CC47E7">
        <w:rPr>
          <w:lang w:val="en-GB"/>
        </w:rPr>
        <w:t>a</w:t>
      </w:r>
      <w:proofErr w:type="gramEnd"/>
      <w:r w:rsidRPr="00CC47E7">
        <w:rPr>
          <w:lang w:val="en-GB"/>
        </w:rPr>
        <w:t xml:space="preserve"> copy of the final version of the new Product Specification is made available to the IALA Domain Administrator.</w:t>
      </w:r>
    </w:p>
    <w:p w14:paraId="06913631" w14:textId="77777777" w:rsidR="00715FA9" w:rsidRPr="00CC47E7" w:rsidRDefault="00715FA9" w:rsidP="00B20E6C">
      <w:pPr>
        <w:pStyle w:val="Heading3"/>
      </w:pPr>
      <w:bookmarkStart w:id="150" w:name="_toc664"/>
      <w:bookmarkStart w:id="151" w:name="_Toc367873213"/>
      <w:bookmarkStart w:id="152" w:name="_Toc367953595"/>
      <w:bookmarkStart w:id="153" w:name="_Toc433800382"/>
      <w:bookmarkStart w:id="154" w:name="_Toc449949800"/>
      <w:bookmarkEnd w:id="150"/>
      <w:r w:rsidRPr="00CC47E7">
        <w:t>IALA Domain Administrator</w:t>
      </w:r>
      <w:bookmarkEnd w:id="151"/>
      <w:bookmarkEnd w:id="152"/>
      <w:bookmarkEnd w:id="153"/>
      <w:bookmarkEnd w:id="154"/>
    </w:p>
    <w:p w14:paraId="0BD8BB6A" w14:textId="77777777" w:rsidR="00715FA9" w:rsidRPr="00CC47E7" w:rsidRDefault="00715FA9" w:rsidP="00715FA9">
      <w:pPr>
        <w:pStyle w:val="BodyText"/>
      </w:pPr>
      <w:r w:rsidRPr="00CC47E7">
        <w:t>The IALA Domain Administrator will:</w:t>
      </w:r>
    </w:p>
    <w:p w14:paraId="149A7B2C" w14:textId="77777777" w:rsidR="00715FA9" w:rsidRPr="00CC47E7" w:rsidRDefault="00715FA9" w:rsidP="00E66575">
      <w:pPr>
        <w:pStyle w:val="Bullet1"/>
        <w:rPr>
          <w:lang w:val="en-GB"/>
        </w:rPr>
      </w:pPr>
      <w:r w:rsidRPr="00CC47E7">
        <w:rPr>
          <w:lang w:val="en-GB"/>
        </w:rPr>
        <w:t>receive product specifications from product specification developers;</w:t>
      </w:r>
    </w:p>
    <w:p w14:paraId="0573FA2A" w14:textId="77777777" w:rsidR="00715FA9" w:rsidRPr="00CC47E7" w:rsidRDefault="00715FA9" w:rsidP="00E66575">
      <w:pPr>
        <w:pStyle w:val="Bullet1"/>
        <w:rPr>
          <w:lang w:val="en-GB"/>
        </w:rPr>
      </w:pPr>
      <w:r w:rsidRPr="00CC47E7">
        <w:rPr>
          <w:lang w:val="en-GB"/>
        </w:rPr>
        <w:t>determine if the proposed item does or does not fall withi</w:t>
      </w:r>
      <w:r w:rsidR="00EA5BC6" w:rsidRPr="00CC47E7">
        <w:rPr>
          <w:lang w:val="en-GB"/>
        </w:rPr>
        <w:t>n the scope of the Register;</w:t>
      </w:r>
    </w:p>
    <w:p w14:paraId="4D50D30E" w14:textId="77777777" w:rsidR="00715FA9" w:rsidRPr="00CC47E7" w:rsidRDefault="00715FA9" w:rsidP="00E66575">
      <w:pPr>
        <w:pStyle w:val="Bullet1"/>
        <w:rPr>
          <w:lang w:val="en-GB"/>
        </w:rPr>
      </w:pPr>
      <w:r w:rsidRPr="00CC47E7">
        <w:rPr>
          <w:lang w:val="en-GB"/>
        </w:rPr>
        <w:lastRenderedPageBreak/>
        <w:t>if a registered item (or similar) to the proposed item already exists</w:t>
      </w:r>
      <w:r w:rsidR="00EA5BC6" w:rsidRPr="00CC47E7">
        <w:rPr>
          <w:lang w:val="en-GB"/>
        </w:rPr>
        <w:t xml:space="preserve"> advice the developer to liaise with the relevant field manager</w:t>
      </w:r>
      <w:r w:rsidRPr="00CC47E7">
        <w:rPr>
          <w:lang w:val="en-GB"/>
        </w:rPr>
        <w:t xml:space="preserve">; </w:t>
      </w:r>
    </w:p>
    <w:p w14:paraId="30BDA9F6" w14:textId="77777777" w:rsidR="00715FA9" w:rsidRPr="00CC47E7" w:rsidRDefault="00715FA9" w:rsidP="00E66575">
      <w:pPr>
        <w:pStyle w:val="Bullet1"/>
        <w:rPr>
          <w:lang w:val="en-GB"/>
        </w:rPr>
      </w:pPr>
      <w:r w:rsidRPr="00CC47E7">
        <w:rPr>
          <w:lang w:val="en-GB"/>
        </w:rPr>
        <w:t>review product specifications for completeness;</w:t>
      </w:r>
    </w:p>
    <w:p w14:paraId="772E0F17" w14:textId="77777777" w:rsidR="00715FA9" w:rsidRPr="00CC47E7" w:rsidRDefault="00715FA9" w:rsidP="00E66575">
      <w:pPr>
        <w:pStyle w:val="Bullet1"/>
        <w:rPr>
          <w:lang w:val="en-GB"/>
        </w:rPr>
      </w:pPr>
      <w:r w:rsidRPr="00CC47E7">
        <w:rPr>
          <w:lang w:val="en-GB"/>
        </w:rPr>
        <w:t>return product specifications to the f</w:t>
      </w:r>
      <w:r w:rsidR="00EA5BC6" w:rsidRPr="00CC47E7">
        <w:rPr>
          <w:lang w:val="en-GB"/>
        </w:rPr>
        <w:t>ield managers if incomplete; or</w:t>
      </w:r>
    </w:p>
    <w:p w14:paraId="3D05E58F" w14:textId="77777777" w:rsidR="00715FA9" w:rsidRPr="00CC47E7" w:rsidRDefault="00715FA9" w:rsidP="00E66575">
      <w:pPr>
        <w:pStyle w:val="Bullet1"/>
        <w:rPr>
          <w:lang w:val="en-GB"/>
        </w:rPr>
      </w:pPr>
      <w:proofErr w:type="gramStart"/>
      <w:r w:rsidRPr="00CC47E7">
        <w:rPr>
          <w:lang w:val="en-GB"/>
        </w:rPr>
        <w:t>update</w:t>
      </w:r>
      <w:proofErr w:type="gramEnd"/>
      <w:r w:rsidRPr="00CC47E7">
        <w:rPr>
          <w:lang w:val="en-GB"/>
        </w:rPr>
        <w:t xml:space="preserve"> the item management record, with the status set to ‘pending’.</w:t>
      </w:r>
    </w:p>
    <w:p w14:paraId="264470B3" w14:textId="77777777" w:rsidR="00715FA9" w:rsidRPr="00CC47E7" w:rsidRDefault="00715FA9" w:rsidP="00715FA9">
      <w:pPr>
        <w:pStyle w:val="BodyText"/>
      </w:pPr>
      <w:r w:rsidRPr="00CC47E7">
        <w:t>The IALA Domain Administrator shall ensure the following IHO acceptance criteria have been satisfied:</w:t>
      </w:r>
    </w:p>
    <w:p w14:paraId="2AA43D06" w14:textId="77777777" w:rsidR="00715FA9" w:rsidRPr="00CC47E7" w:rsidRDefault="00715FA9" w:rsidP="00E66575">
      <w:pPr>
        <w:pStyle w:val="Bullet1"/>
        <w:rPr>
          <w:lang w:val="en-GB"/>
        </w:rPr>
      </w:pPr>
      <w:r w:rsidRPr="00CC47E7">
        <w:rPr>
          <w:lang w:val="en-GB"/>
        </w:rPr>
        <w:t>S-100 is used as the underlying standard (organisations are encouraged to populate Feature Catalogues, either using existing entities registered in the GI Registry or proposing new ones where appropriate);</w:t>
      </w:r>
    </w:p>
    <w:p w14:paraId="79C5D948" w14:textId="77777777" w:rsidR="00715FA9" w:rsidRPr="00CC47E7" w:rsidRDefault="00715FA9" w:rsidP="00E66575">
      <w:pPr>
        <w:pStyle w:val="Bullet1"/>
        <w:rPr>
          <w:lang w:val="en-GB"/>
        </w:rPr>
      </w:pPr>
      <w:r w:rsidRPr="00CC47E7">
        <w:rPr>
          <w:lang w:val="en-GB"/>
        </w:rPr>
        <w:t>identification numbers shall be selected from the numbering series a</w:t>
      </w:r>
      <w:r w:rsidR="00E66575" w:rsidRPr="00CC47E7">
        <w:rPr>
          <w:lang w:val="en-GB"/>
        </w:rPr>
        <w:t>greed with IHO (S-201-299);</w:t>
      </w:r>
    </w:p>
    <w:p w14:paraId="362D91A6" w14:textId="77777777" w:rsidR="00715FA9" w:rsidRPr="00CC47E7" w:rsidRDefault="00715FA9" w:rsidP="00E66575">
      <w:pPr>
        <w:pStyle w:val="Bullet1"/>
        <w:rPr>
          <w:lang w:val="en-GB"/>
        </w:rPr>
      </w:pPr>
      <w:proofErr w:type="gramStart"/>
      <w:r w:rsidRPr="00CC47E7">
        <w:rPr>
          <w:lang w:val="en-GB"/>
        </w:rPr>
        <w:t>the</w:t>
      </w:r>
      <w:proofErr w:type="gramEnd"/>
      <w:r w:rsidRPr="00CC47E7">
        <w:rPr>
          <w:lang w:val="en-GB"/>
        </w:rPr>
        <w:t xml:space="preserve"> content description is in plain language.</w:t>
      </w:r>
    </w:p>
    <w:p w14:paraId="0D3955C4" w14:textId="77777777" w:rsidR="00715FA9" w:rsidRPr="00CC47E7" w:rsidRDefault="00715FA9" w:rsidP="00715FA9">
      <w:pPr>
        <w:pStyle w:val="BodyText"/>
      </w:pPr>
      <w:r w:rsidRPr="00CC47E7">
        <w:t xml:space="preserve">After </w:t>
      </w:r>
      <w:proofErr w:type="gramStart"/>
      <w:r w:rsidRPr="00CC47E7">
        <w:t>submission</w:t>
      </w:r>
      <w:proofErr w:type="gramEnd"/>
      <w:r w:rsidRPr="00CC47E7">
        <w:t xml:space="preserve"> the Domain Administrator shall:</w:t>
      </w:r>
    </w:p>
    <w:p w14:paraId="6B9BE61D" w14:textId="77777777" w:rsidR="00715FA9" w:rsidRPr="00CC47E7" w:rsidRDefault="00715FA9" w:rsidP="00E66575">
      <w:pPr>
        <w:pStyle w:val="Bullet1"/>
        <w:rPr>
          <w:lang w:val="en-GB"/>
        </w:rPr>
      </w:pPr>
      <w:r w:rsidRPr="00CC47E7">
        <w:rPr>
          <w:lang w:val="en-GB"/>
        </w:rPr>
        <w:t>serve as the point of contact and negotiate with IHO regarding any changes required to a proposal;</w:t>
      </w:r>
    </w:p>
    <w:p w14:paraId="56D7E34A" w14:textId="77777777" w:rsidR="00715FA9" w:rsidRPr="00CC47E7" w:rsidRDefault="00715FA9" w:rsidP="00E66575">
      <w:pPr>
        <w:pStyle w:val="Bullet1"/>
        <w:rPr>
          <w:lang w:val="en-GB"/>
        </w:rPr>
      </w:pPr>
      <w:proofErr w:type="gramStart"/>
      <w:r w:rsidRPr="00CC47E7">
        <w:rPr>
          <w:lang w:val="en-GB"/>
        </w:rPr>
        <w:t>inform</w:t>
      </w:r>
      <w:proofErr w:type="gramEnd"/>
      <w:r w:rsidRPr="00CC47E7">
        <w:rPr>
          <w:lang w:val="en-GB"/>
        </w:rPr>
        <w:t xml:space="preserve"> the Product Specification Developer of the results of each proposal.</w:t>
      </w:r>
    </w:p>
    <w:p w14:paraId="3337785B" w14:textId="77777777" w:rsidR="00715FA9" w:rsidRPr="00CC47E7" w:rsidRDefault="00715FA9" w:rsidP="00715FA9">
      <w:pPr>
        <w:pStyle w:val="BodyText"/>
      </w:pPr>
      <w:r w:rsidRPr="00CC47E7">
        <w:t xml:space="preserve">If the </w:t>
      </w:r>
      <w:proofErr w:type="gramStart"/>
      <w:r w:rsidRPr="00CC47E7">
        <w:t>proposal is accepted by the IHO Registry Manager</w:t>
      </w:r>
      <w:proofErr w:type="gramEnd"/>
      <w:r w:rsidRPr="00CC47E7">
        <w:t xml:space="preserve">, the IALA Domain Administrator informs the Product Developer and the Field Manager about the acceptance.  If </w:t>
      </w:r>
      <w:proofErr w:type="gramStart"/>
      <w:r w:rsidRPr="00CC47E7">
        <w:t>a proposal is not accepted by the IHO Registry Manager</w:t>
      </w:r>
      <w:proofErr w:type="gramEnd"/>
      <w:r w:rsidRPr="00CC47E7">
        <w:t>, the Domain Administrator shall:</w:t>
      </w:r>
    </w:p>
    <w:p w14:paraId="7211192A" w14:textId="77777777" w:rsidR="00715FA9" w:rsidRPr="00CC47E7" w:rsidRDefault="00715FA9" w:rsidP="00E66575">
      <w:pPr>
        <w:pStyle w:val="Bullet1"/>
        <w:rPr>
          <w:lang w:val="en-GB"/>
        </w:rPr>
      </w:pPr>
      <w:r w:rsidRPr="00CC47E7">
        <w:rPr>
          <w:lang w:val="en-GB"/>
        </w:rPr>
        <w:t>inform the Product Specification Developer of the 30 working day deadline for appealing the decision</w:t>
      </w:r>
      <w:r w:rsidR="00E66575" w:rsidRPr="00CC47E7">
        <w:rPr>
          <w:lang w:val="en-GB"/>
        </w:rPr>
        <w:t xml:space="preserve"> of the IHO Registry Manager;</w:t>
      </w:r>
    </w:p>
    <w:p w14:paraId="14FF65DC" w14:textId="77777777" w:rsidR="00715FA9" w:rsidRPr="00CC47E7" w:rsidRDefault="00715FA9" w:rsidP="00E66575">
      <w:pPr>
        <w:pStyle w:val="Bullet1"/>
        <w:rPr>
          <w:lang w:val="en-GB"/>
        </w:rPr>
      </w:pPr>
      <w:proofErr w:type="gramStart"/>
      <w:r w:rsidRPr="00CC47E7">
        <w:rPr>
          <w:lang w:val="en-GB"/>
        </w:rPr>
        <w:t>make</w:t>
      </w:r>
      <w:proofErr w:type="gramEnd"/>
      <w:r w:rsidRPr="00CC47E7">
        <w:rPr>
          <w:lang w:val="en-GB"/>
        </w:rPr>
        <w:t xml:space="preserve"> the results of the approval process available to the Product Specification Developer.</w:t>
      </w:r>
    </w:p>
    <w:p w14:paraId="24F3574E" w14:textId="77777777" w:rsidR="00715FA9" w:rsidRPr="00CC47E7" w:rsidRDefault="00715FA9" w:rsidP="00B20E6C">
      <w:pPr>
        <w:pStyle w:val="Heading3"/>
      </w:pPr>
      <w:bookmarkStart w:id="155" w:name="_toc686"/>
      <w:bookmarkStart w:id="156" w:name="_Toc367873214"/>
      <w:bookmarkStart w:id="157" w:name="_Toc367953596"/>
      <w:bookmarkStart w:id="158" w:name="_Toc433800383"/>
      <w:bookmarkStart w:id="159" w:name="_Toc449949801"/>
      <w:bookmarkEnd w:id="155"/>
      <w:r w:rsidRPr="00CC47E7">
        <w:t>Appeals</w:t>
      </w:r>
      <w:bookmarkEnd w:id="156"/>
      <w:bookmarkEnd w:id="157"/>
      <w:bookmarkEnd w:id="158"/>
      <w:bookmarkEnd w:id="159"/>
    </w:p>
    <w:p w14:paraId="26690F86" w14:textId="77777777" w:rsidR="00715FA9" w:rsidRPr="00CC47E7" w:rsidRDefault="00715FA9" w:rsidP="00715FA9">
      <w:pPr>
        <w:pStyle w:val="BodyText"/>
      </w:pPr>
      <w:r w:rsidRPr="00CC47E7">
        <w:t>A Product Specification Developer may appeal to the IALA deputy SG if it disagrees with the decision of the Domain Administrator to reject a proposal for the inclusion of a Product Specification in the Register.  An appeal shall contain at a minimum a description of the situation, a justification for the appeal, and a statement of the impact if the appeal is not successful.</w:t>
      </w:r>
    </w:p>
    <w:p w14:paraId="27854666" w14:textId="77777777" w:rsidR="00715FA9" w:rsidRPr="00CC47E7" w:rsidRDefault="00715FA9" w:rsidP="00715FA9">
      <w:pPr>
        <w:pStyle w:val="BodyText"/>
      </w:pPr>
      <w:r w:rsidRPr="00CC47E7">
        <w:t>The Submitting Organisation shall submit its appeal to the Domain Administrator.</w:t>
      </w:r>
    </w:p>
    <w:p w14:paraId="3EEA6BCE" w14:textId="77777777" w:rsidR="00715FA9" w:rsidRPr="00CC47E7" w:rsidRDefault="00715FA9" w:rsidP="00715FA9">
      <w:pPr>
        <w:pStyle w:val="BodyText"/>
      </w:pPr>
      <w:r w:rsidRPr="00CC47E7">
        <w:t>The Domain Administrator shall:</w:t>
      </w:r>
    </w:p>
    <w:p w14:paraId="423692E1" w14:textId="77777777" w:rsidR="00715FA9" w:rsidRPr="00CC47E7" w:rsidRDefault="00715FA9" w:rsidP="00E66575">
      <w:pPr>
        <w:pStyle w:val="Bullet1"/>
        <w:rPr>
          <w:lang w:val="en-GB"/>
        </w:rPr>
      </w:pPr>
      <w:r w:rsidRPr="00CC47E7">
        <w:rPr>
          <w:lang w:val="en-GB"/>
        </w:rPr>
        <w:t>forward the appeal to IALA Deputy Secretary-General as appropr</w:t>
      </w:r>
      <w:r w:rsidR="00E66575" w:rsidRPr="00CC47E7">
        <w:rPr>
          <w:lang w:val="en-GB"/>
        </w:rPr>
        <w:t>iate;</w:t>
      </w:r>
    </w:p>
    <w:p w14:paraId="42ADA1CC" w14:textId="77777777" w:rsidR="00715FA9" w:rsidRPr="00CC47E7" w:rsidRDefault="00715FA9" w:rsidP="00E66575">
      <w:pPr>
        <w:pStyle w:val="Bullet1"/>
        <w:rPr>
          <w:lang w:val="en-GB"/>
        </w:rPr>
      </w:pPr>
      <w:proofErr w:type="gramStart"/>
      <w:r w:rsidRPr="00CC47E7">
        <w:rPr>
          <w:lang w:val="en-GB"/>
        </w:rPr>
        <w:t>inform</w:t>
      </w:r>
      <w:proofErr w:type="gramEnd"/>
      <w:r w:rsidRPr="00CC47E7">
        <w:rPr>
          <w:lang w:val="en-GB"/>
        </w:rPr>
        <w:t xml:space="preserve"> the appellant of the decision.</w:t>
      </w:r>
    </w:p>
    <w:p w14:paraId="1A24E3B5" w14:textId="77777777" w:rsidR="00715FA9" w:rsidRPr="00CC47E7" w:rsidRDefault="00715FA9" w:rsidP="00B20E6C">
      <w:pPr>
        <w:pStyle w:val="Heading3"/>
      </w:pPr>
      <w:bookmarkStart w:id="160" w:name="_toc692"/>
      <w:bookmarkStart w:id="161" w:name="_Toc367873215"/>
      <w:bookmarkStart w:id="162" w:name="_Toc367953597"/>
      <w:bookmarkStart w:id="163" w:name="_Toc433800384"/>
      <w:bookmarkStart w:id="164" w:name="_Toc449949802"/>
      <w:bookmarkEnd w:id="160"/>
      <w:r w:rsidRPr="00CC47E7">
        <w:t>Withdrawal of Proposals</w:t>
      </w:r>
      <w:bookmarkEnd w:id="161"/>
      <w:bookmarkEnd w:id="162"/>
      <w:bookmarkEnd w:id="163"/>
      <w:bookmarkEnd w:id="164"/>
    </w:p>
    <w:p w14:paraId="14404D01" w14:textId="77777777" w:rsidR="00715FA9" w:rsidRPr="00CC47E7" w:rsidRDefault="00715FA9" w:rsidP="00715FA9">
      <w:pPr>
        <w:pStyle w:val="BodyText"/>
      </w:pPr>
      <w:r w:rsidRPr="00CC47E7">
        <w:t>Product Specification developers may decide to withdraw a proposal at any time during the approval process.</w:t>
      </w:r>
    </w:p>
    <w:p w14:paraId="01D6E653" w14:textId="77777777" w:rsidR="00715FA9" w:rsidRPr="00CC47E7" w:rsidRDefault="00715FA9" w:rsidP="00715FA9">
      <w:pPr>
        <w:pStyle w:val="BodyText"/>
      </w:pPr>
      <w:r w:rsidRPr="00CC47E7">
        <w:t>The Domain Administrator shall then:</w:t>
      </w:r>
    </w:p>
    <w:p w14:paraId="2C4EB227" w14:textId="77777777" w:rsidR="00715FA9" w:rsidRPr="00CC47E7" w:rsidRDefault="00715FA9" w:rsidP="00E66575">
      <w:pPr>
        <w:pStyle w:val="Bullet1"/>
        <w:rPr>
          <w:lang w:val="en-GB"/>
        </w:rPr>
      </w:pPr>
      <w:r w:rsidRPr="00CC47E7">
        <w:rPr>
          <w:lang w:val="en-GB"/>
        </w:rPr>
        <w:t>change the proposal management disposition to ‘withdrawn’ and the value for Date Disposed</w:t>
      </w:r>
      <w:r w:rsidR="00A8208A" w:rsidRPr="00CC47E7">
        <w:rPr>
          <w:lang w:val="en-GB"/>
        </w:rPr>
        <w:t xml:space="preserve"> to the current date;</w:t>
      </w:r>
    </w:p>
    <w:p w14:paraId="62155E41" w14:textId="77777777" w:rsidR="00715FA9" w:rsidRPr="00CC47E7" w:rsidRDefault="00715FA9" w:rsidP="00E66575">
      <w:pPr>
        <w:pStyle w:val="Bullet1"/>
        <w:rPr>
          <w:lang w:val="en-GB"/>
        </w:rPr>
      </w:pPr>
      <w:proofErr w:type="gramStart"/>
      <w:r w:rsidRPr="00CC47E7">
        <w:rPr>
          <w:lang w:val="en-GB"/>
        </w:rPr>
        <w:t>keep</w:t>
      </w:r>
      <w:proofErr w:type="gramEnd"/>
      <w:r w:rsidRPr="00CC47E7">
        <w:rPr>
          <w:lang w:val="en-GB"/>
        </w:rPr>
        <w:t xml:space="preserve"> track of the proposal and report the withdrawal in the next periodic report.</w:t>
      </w:r>
    </w:p>
    <w:p w14:paraId="68CDDD85" w14:textId="77777777" w:rsidR="006173EB" w:rsidRPr="00CC47E7" w:rsidRDefault="006173EB">
      <w:pPr>
        <w:spacing w:after="200" w:line="276" w:lineRule="auto"/>
        <w:rPr>
          <w:rFonts w:asciiTheme="majorHAnsi" w:eastAsiaTheme="majorEastAsia" w:hAnsiTheme="majorHAnsi" w:cstheme="majorBidi"/>
          <w:b/>
          <w:bCs/>
          <w:caps/>
          <w:color w:val="407EC9"/>
          <w:sz w:val="24"/>
          <w:szCs w:val="24"/>
        </w:rPr>
      </w:pPr>
      <w:bookmarkStart w:id="165" w:name="_Toc367873216"/>
      <w:bookmarkStart w:id="166" w:name="_Toc367953598"/>
      <w:bookmarkStart w:id="167" w:name="_Toc433800385"/>
      <w:r w:rsidRPr="00CC47E7">
        <w:br w:type="page"/>
      </w:r>
    </w:p>
    <w:p w14:paraId="3CB82576"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68" w:name="_Toc449949803"/>
      <w:r w:rsidRPr="00CC47E7">
        <w:lastRenderedPageBreak/>
        <w:t>Procedures for Feature Concept, Portrayal and Metadata Registers</w:t>
      </w:r>
      <w:bookmarkEnd w:id="165"/>
      <w:bookmarkEnd w:id="166"/>
      <w:bookmarkEnd w:id="167"/>
      <w:bookmarkEnd w:id="168"/>
    </w:p>
    <w:p w14:paraId="7F81FA27" w14:textId="77777777" w:rsidR="00A8208A" w:rsidRPr="00CC47E7" w:rsidRDefault="00A8208A" w:rsidP="00A8208A">
      <w:pPr>
        <w:pStyle w:val="Heading2separationline"/>
      </w:pPr>
    </w:p>
    <w:p w14:paraId="3866A5A7" w14:textId="77777777" w:rsidR="00715FA9" w:rsidRPr="00CC47E7" w:rsidRDefault="00715FA9" w:rsidP="00715FA9">
      <w:pPr>
        <w:pStyle w:val="BodyText"/>
      </w:pPr>
      <w:r w:rsidRPr="00CC47E7">
        <w:t xml:space="preserve">In the development process of a Product </w:t>
      </w:r>
      <w:proofErr w:type="gramStart"/>
      <w:r w:rsidRPr="00CC47E7">
        <w:t>Specification</w:t>
      </w:r>
      <w:proofErr w:type="gramEnd"/>
      <w:r w:rsidRPr="00CC47E7">
        <w:t xml:space="preserve"> it can be necessary to register new features or amend existing features. </w:t>
      </w:r>
      <w:r w:rsidR="00E66575" w:rsidRPr="00CC47E7">
        <w:t xml:space="preserve"> </w:t>
      </w:r>
      <w:proofErr w:type="gramStart"/>
      <w:r w:rsidRPr="00CC47E7">
        <w:t>Also</w:t>
      </w:r>
      <w:proofErr w:type="gramEnd"/>
      <w:r w:rsidRPr="00CC47E7">
        <w:t xml:space="preserve"> the registration of items in the Metadata Register and Portrayal Register can be relevant. In the following </w:t>
      </w:r>
      <w:proofErr w:type="gramStart"/>
      <w:r w:rsidRPr="00CC47E7">
        <w:t>chapters</w:t>
      </w:r>
      <w:proofErr w:type="gramEnd"/>
      <w:r w:rsidRPr="00CC47E7">
        <w:t xml:space="preserve"> a procedure to do so is described, this procedure is derived from IHO Publication S-99.</w:t>
      </w:r>
    </w:p>
    <w:p w14:paraId="54EDB855" w14:textId="77777777" w:rsidR="00715FA9" w:rsidRPr="00CC47E7" w:rsidRDefault="00715FA9" w:rsidP="00B20E6C">
      <w:pPr>
        <w:pStyle w:val="Heading3"/>
      </w:pPr>
      <w:bookmarkStart w:id="169" w:name="_Toc261729192"/>
      <w:bookmarkStart w:id="170" w:name="_Toc272599015"/>
      <w:bookmarkStart w:id="171" w:name="_Toc367873217"/>
      <w:bookmarkStart w:id="172" w:name="_Toc367953599"/>
      <w:bookmarkStart w:id="173" w:name="_Toc433800386"/>
      <w:bookmarkStart w:id="174" w:name="_Toc449949804"/>
      <w:r w:rsidRPr="00CC47E7">
        <w:t>Introduction</w:t>
      </w:r>
      <w:bookmarkEnd w:id="169"/>
      <w:bookmarkEnd w:id="170"/>
      <w:bookmarkEnd w:id="171"/>
      <w:bookmarkEnd w:id="172"/>
      <w:bookmarkEnd w:id="173"/>
      <w:bookmarkEnd w:id="174"/>
    </w:p>
    <w:p w14:paraId="3EC5655A" w14:textId="77777777" w:rsidR="00715FA9" w:rsidRPr="00CC47E7" w:rsidRDefault="00715FA9" w:rsidP="00715FA9">
      <w:pPr>
        <w:pStyle w:val="BodyText"/>
      </w:pPr>
      <w:r w:rsidRPr="00CC47E7">
        <w:t xml:space="preserve">Submitting Organisations may submit proposals for new items, or for clarification, supersession, or retirement of registered items.  Proposals are to </w:t>
      </w:r>
      <w:proofErr w:type="gramStart"/>
      <w:r w:rsidRPr="00CC47E7">
        <w:t>be submitted</w:t>
      </w:r>
      <w:proofErr w:type="gramEnd"/>
      <w:r w:rsidRPr="00CC47E7">
        <w:t xml:space="preserve"> by using appendix 2 of the </w:t>
      </w:r>
      <w:r w:rsidRPr="00CC47E7">
        <w:rPr>
          <w:i/>
        </w:rPr>
        <w:t>Guideline</w:t>
      </w:r>
      <w:r w:rsidRPr="00CC47E7">
        <w:t xml:space="preserve"> </w:t>
      </w:r>
      <w:r w:rsidRPr="00CC47E7">
        <w:rPr>
          <w:i/>
        </w:rPr>
        <w:t>on Producing an IALA S-100 Product Specification</w:t>
      </w:r>
      <w:r w:rsidRPr="00CC47E7">
        <w:t xml:space="preserve">. </w:t>
      </w:r>
      <w:r w:rsidR="00E66575" w:rsidRPr="00CC47E7">
        <w:t xml:space="preserve"> </w:t>
      </w:r>
      <w:r w:rsidRPr="00CC47E7">
        <w:t xml:space="preserve">After </w:t>
      </w:r>
      <w:proofErr w:type="gramStart"/>
      <w:r w:rsidRPr="00CC47E7">
        <w:t>approval</w:t>
      </w:r>
      <w:proofErr w:type="gramEnd"/>
      <w:r w:rsidRPr="00CC47E7">
        <w:t xml:space="preserve"> the IALA Domain Administrator will submit the proposal using the mechanisms provided in the Registry web interface.</w:t>
      </w:r>
    </w:p>
    <w:p w14:paraId="35CE0AAF" w14:textId="77777777" w:rsidR="00715FA9" w:rsidRPr="00CC47E7" w:rsidRDefault="00715FA9" w:rsidP="00B20E6C">
      <w:pPr>
        <w:pStyle w:val="Heading3"/>
      </w:pPr>
      <w:bookmarkStart w:id="175" w:name="_Toc261729193"/>
      <w:bookmarkStart w:id="176" w:name="_Toc272599016"/>
      <w:bookmarkStart w:id="177" w:name="_Toc367873218"/>
      <w:bookmarkStart w:id="178" w:name="_Toc367953600"/>
      <w:bookmarkStart w:id="179" w:name="_Toc433800387"/>
      <w:bookmarkStart w:id="180" w:name="_Toc449949805"/>
      <w:r w:rsidRPr="00CC47E7">
        <w:t>Addition of Registered Items</w:t>
      </w:r>
      <w:bookmarkEnd w:id="175"/>
      <w:bookmarkEnd w:id="176"/>
      <w:bookmarkEnd w:id="177"/>
      <w:bookmarkEnd w:id="178"/>
      <w:bookmarkEnd w:id="179"/>
      <w:bookmarkEnd w:id="180"/>
    </w:p>
    <w:p w14:paraId="3C7C9F03" w14:textId="77777777" w:rsidR="00715FA9" w:rsidRPr="00CC47E7" w:rsidRDefault="00715FA9" w:rsidP="00715FA9">
      <w:pPr>
        <w:pStyle w:val="BodyText"/>
      </w:pPr>
      <w:r w:rsidRPr="00CC47E7">
        <w:rPr>
          <w:iCs/>
        </w:rPr>
        <w:t>Addition</w:t>
      </w:r>
      <w:r w:rsidRPr="00CC47E7">
        <w:t xml:space="preserve"> is the insertion into a Register of an item that describes a concept not adequately described by an item already in the Register.</w:t>
      </w:r>
    </w:p>
    <w:p w14:paraId="13ECFBDA" w14:textId="77777777" w:rsidR="00715FA9" w:rsidRPr="00CC47E7" w:rsidRDefault="00715FA9" w:rsidP="00B20E6C">
      <w:pPr>
        <w:pStyle w:val="Heading3"/>
      </w:pPr>
      <w:bookmarkStart w:id="181" w:name="_Toc261729194"/>
      <w:bookmarkStart w:id="182" w:name="_Toc272599017"/>
      <w:bookmarkStart w:id="183" w:name="_Toc367873219"/>
      <w:bookmarkStart w:id="184" w:name="_Toc367953601"/>
      <w:bookmarkStart w:id="185" w:name="_Toc433800388"/>
      <w:bookmarkStart w:id="186" w:name="_Toc449949806"/>
      <w:r w:rsidRPr="00CC47E7">
        <w:t>Clarification of Registered Items</w:t>
      </w:r>
      <w:bookmarkEnd w:id="181"/>
      <w:bookmarkEnd w:id="182"/>
      <w:bookmarkEnd w:id="183"/>
      <w:bookmarkEnd w:id="184"/>
      <w:bookmarkEnd w:id="185"/>
      <w:bookmarkEnd w:id="186"/>
    </w:p>
    <w:p w14:paraId="058691CC" w14:textId="77777777" w:rsidR="00715FA9" w:rsidRPr="00CC47E7" w:rsidRDefault="00715FA9" w:rsidP="00715FA9">
      <w:pPr>
        <w:pStyle w:val="BodyText"/>
      </w:pPr>
      <w:r w:rsidRPr="00CC47E7">
        <w:rPr>
          <w:iCs/>
        </w:rPr>
        <w:t>Clarification</w:t>
      </w:r>
      <w:r w:rsidRPr="00CC47E7">
        <w:t xml:space="preserve"> corrects errors in spelling, punctuation, grammar or improvements to content or wording. </w:t>
      </w:r>
      <w:r w:rsidR="00E66575" w:rsidRPr="00CC47E7">
        <w:t xml:space="preserve"> </w:t>
      </w:r>
      <w:r w:rsidRPr="00CC47E7">
        <w:t xml:space="preserve">A clarification shall not cause any substantive semantic change to a registered item. </w:t>
      </w:r>
      <w:r w:rsidR="00E66575" w:rsidRPr="00CC47E7">
        <w:t xml:space="preserve"> </w:t>
      </w:r>
      <w:r w:rsidRPr="00CC47E7">
        <w:t xml:space="preserve">The three characteristics that </w:t>
      </w:r>
      <w:proofErr w:type="gramStart"/>
      <w:r w:rsidRPr="00CC47E7">
        <w:t>can be clarified</w:t>
      </w:r>
      <w:proofErr w:type="gramEnd"/>
      <w:r w:rsidRPr="00CC47E7">
        <w:t xml:space="preserve"> are definition, other references and remarks.</w:t>
      </w:r>
    </w:p>
    <w:p w14:paraId="1693EA0C" w14:textId="77777777" w:rsidR="00715FA9" w:rsidRPr="00CC47E7" w:rsidRDefault="00715FA9" w:rsidP="00B20E6C">
      <w:pPr>
        <w:pStyle w:val="Heading3"/>
      </w:pPr>
      <w:bookmarkStart w:id="187" w:name="_Toc261729195"/>
      <w:bookmarkStart w:id="188" w:name="_Toc272599018"/>
      <w:bookmarkStart w:id="189" w:name="_Toc367873220"/>
      <w:bookmarkStart w:id="190" w:name="_Toc367953602"/>
      <w:bookmarkStart w:id="191" w:name="_Toc433800389"/>
      <w:bookmarkStart w:id="192" w:name="_Toc449949807"/>
      <w:r w:rsidRPr="00CC47E7">
        <w:t>Supersession of Registered Items</w:t>
      </w:r>
      <w:bookmarkEnd w:id="187"/>
      <w:bookmarkEnd w:id="188"/>
      <w:bookmarkEnd w:id="189"/>
      <w:bookmarkEnd w:id="190"/>
      <w:bookmarkEnd w:id="191"/>
      <w:bookmarkEnd w:id="192"/>
    </w:p>
    <w:p w14:paraId="438684E8" w14:textId="77777777" w:rsidR="00715FA9" w:rsidRPr="00CC47E7" w:rsidRDefault="00715FA9" w:rsidP="00715FA9">
      <w:pPr>
        <w:pStyle w:val="BodyText"/>
      </w:pPr>
      <w:r w:rsidRPr="00CC47E7">
        <w:rPr>
          <w:iCs/>
        </w:rPr>
        <w:t>Supersession</w:t>
      </w:r>
      <w:r w:rsidRPr="00CC47E7">
        <w:t xml:space="preserve"> of an item means any proposal that would result in a substantive semantic change to an existing item.  Supersession </w:t>
      </w:r>
      <w:proofErr w:type="gramStart"/>
      <w:r w:rsidRPr="00CC47E7">
        <w:t>shall be accomplished</w:t>
      </w:r>
      <w:proofErr w:type="gramEnd"/>
      <w:r w:rsidRPr="00CC47E7">
        <w:t xml:space="preserve"> by including one or more new items in the appropriate Register with new identifiers and a more recent date. </w:t>
      </w:r>
      <w:r w:rsidR="00E66575" w:rsidRPr="00CC47E7">
        <w:t xml:space="preserve"> </w:t>
      </w:r>
      <w:r w:rsidRPr="00CC47E7">
        <w:t xml:space="preserve">The original item shall remain in the Register but shall include the date at which it </w:t>
      </w:r>
      <w:proofErr w:type="gramStart"/>
      <w:r w:rsidRPr="00CC47E7">
        <w:t>was superseded</w:t>
      </w:r>
      <w:proofErr w:type="gramEnd"/>
      <w:r w:rsidRPr="00CC47E7">
        <w:t>, and a reference to the items that superseded it.</w:t>
      </w:r>
    </w:p>
    <w:p w14:paraId="1AA59B1D" w14:textId="77777777" w:rsidR="00715FA9" w:rsidRPr="00CC47E7" w:rsidRDefault="00715FA9" w:rsidP="00B20E6C">
      <w:pPr>
        <w:pStyle w:val="Heading3"/>
      </w:pPr>
      <w:bookmarkStart w:id="193" w:name="_Toc261729196"/>
      <w:bookmarkStart w:id="194" w:name="_Toc272599019"/>
      <w:bookmarkStart w:id="195" w:name="_Toc367873221"/>
      <w:bookmarkStart w:id="196" w:name="_Toc367953603"/>
      <w:bookmarkStart w:id="197" w:name="_Toc433800390"/>
      <w:bookmarkStart w:id="198" w:name="_Toc449949808"/>
      <w:r w:rsidRPr="00CC47E7">
        <w:t>Retirement of Registered Items</w:t>
      </w:r>
      <w:bookmarkEnd w:id="193"/>
      <w:bookmarkEnd w:id="194"/>
      <w:bookmarkEnd w:id="195"/>
      <w:bookmarkEnd w:id="196"/>
      <w:bookmarkEnd w:id="197"/>
      <w:bookmarkEnd w:id="198"/>
    </w:p>
    <w:p w14:paraId="5E3C716A" w14:textId="77777777" w:rsidR="00715FA9" w:rsidRPr="00CC47E7" w:rsidRDefault="00715FA9" w:rsidP="00A8208A">
      <w:pPr>
        <w:pStyle w:val="BodyText"/>
      </w:pPr>
      <w:r w:rsidRPr="00CC47E7">
        <w:rPr>
          <w:iCs/>
        </w:rPr>
        <w:t>Retirement</w:t>
      </w:r>
      <w:r w:rsidRPr="00CC47E7">
        <w:t xml:space="preserve"> </w:t>
      </w:r>
      <w:proofErr w:type="gramStart"/>
      <w:r w:rsidRPr="00CC47E7">
        <w:t>shall be effected</w:t>
      </w:r>
      <w:proofErr w:type="gramEnd"/>
      <w:r w:rsidRPr="00CC47E7">
        <w:t xml:space="preserve"> by leaving an item in the Register, but by marking it as </w:t>
      </w:r>
      <w:r w:rsidR="00A8208A" w:rsidRPr="00CC47E7">
        <w:t>'</w:t>
      </w:r>
      <w:r w:rsidRPr="00CC47E7">
        <w:rPr>
          <w:i/>
        </w:rPr>
        <w:t>retired</w:t>
      </w:r>
      <w:r w:rsidR="00A8208A" w:rsidRPr="00CC47E7">
        <w:t>'</w:t>
      </w:r>
      <w:r w:rsidRPr="00CC47E7">
        <w:t>, and including the date of retirement.</w:t>
      </w:r>
    </w:p>
    <w:p w14:paraId="4FD7CD18" w14:textId="77777777" w:rsidR="00715FA9" w:rsidRPr="00CC47E7" w:rsidRDefault="00715FA9" w:rsidP="00B20E6C">
      <w:pPr>
        <w:pStyle w:val="Heading3"/>
      </w:pPr>
      <w:bookmarkStart w:id="199" w:name="_Toc261729197"/>
      <w:bookmarkStart w:id="200" w:name="_Toc272599020"/>
      <w:bookmarkStart w:id="201" w:name="_Toc367873222"/>
      <w:bookmarkStart w:id="202" w:name="_Toc367953604"/>
      <w:bookmarkStart w:id="203" w:name="_Toc433800391"/>
      <w:bookmarkStart w:id="204" w:name="_Toc449949809"/>
      <w:r w:rsidRPr="00CC47E7">
        <w:t>Development of Proposals</w:t>
      </w:r>
      <w:bookmarkEnd w:id="199"/>
      <w:bookmarkEnd w:id="200"/>
      <w:bookmarkEnd w:id="201"/>
      <w:bookmarkEnd w:id="202"/>
      <w:bookmarkEnd w:id="203"/>
      <w:bookmarkEnd w:id="204"/>
    </w:p>
    <w:p w14:paraId="24E3E68A" w14:textId="77777777" w:rsidR="00715FA9" w:rsidRPr="00CC47E7" w:rsidRDefault="00715FA9" w:rsidP="00715FA9">
      <w:pPr>
        <w:pStyle w:val="BodyText"/>
      </w:pPr>
      <w:r w:rsidRPr="00CC47E7">
        <w:t>The IALA Domain Administrator</w:t>
      </w:r>
      <w:r w:rsidRPr="00CC47E7">
        <w:rPr>
          <w:b/>
          <w:bCs/>
        </w:rPr>
        <w:t xml:space="preserve"> </w:t>
      </w:r>
      <w:r w:rsidRPr="00CC47E7">
        <w:t>shall manage the development of proposals for entries or amendments to the Feature Concept, Portrayal and Metadata</w:t>
      </w:r>
      <w:r w:rsidRPr="00CC47E7" w:rsidDel="00403BC8">
        <w:t xml:space="preserve"> </w:t>
      </w:r>
      <w:r w:rsidRPr="00CC47E7">
        <w:t>Registers from within their respective Working Groups, communities or organisations.</w:t>
      </w:r>
    </w:p>
    <w:p w14:paraId="56100749" w14:textId="77777777" w:rsidR="00715FA9" w:rsidRPr="00CC47E7" w:rsidRDefault="00715FA9" w:rsidP="00715FA9">
      <w:r w:rsidRPr="00CC47E7">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715FA9" w:rsidRPr="00CC47E7" w14:paraId="1C8C8FCF" w14:textId="77777777" w:rsidTr="00715FA9">
        <w:trPr>
          <w:cantSplit/>
          <w:trHeight w:val="211"/>
          <w:jc w:val="center"/>
        </w:trPr>
        <w:tc>
          <w:tcPr>
            <w:tcW w:w="8184" w:type="dxa"/>
            <w:gridSpan w:val="4"/>
          </w:tcPr>
          <w:p w14:paraId="3FF45C7A" w14:textId="77777777" w:rsidR="00715FA9" w:rsidRPr="00CC47E7" w:rsidRDefault="00715FA9" w:rsidP="00715FA9">
            <w:pPr>
              <w:jc w:val="center"/>
              <w:rPr>
                <w:b/>
              </w:rPr>
            </w:pPr>
            <w:r w:rsidRPr="00CC47E7">
              <w:rPr>
                <w:b/>
                <w:bCs/>
              </w:rPr>
              <w:lastRenderedPageBreak/>
              <w:t>Submission Process -</w:t>
            </w:r>
            <w:r w:rsidRPr="00CC47E7">
              <w:rPr>
                <w:b/>
                <w:bCs/>
              </w:rPr>
              <w:br/>
              <w:t>Feature Concept, Portrayal and Metadata Registers</w:t>
            </w:r>
          </w:p>
        </w:tc>
      </w:tr>
      <w:tr w:rsidR="00715FA9" w:rsidRPr="00CC47E7" w14:paraId="45896CE7" w14:textId="77777777" w:rsidTr="00715FA9">
        <w:trPr>
          <w:cantSplit/>
          <w:trHeight w:val="367"/>
          <w:jc w:val="center"/>
        </w:trPr>
        <w:tc>
          <w:tcPr>
            <w:tcW w:w="276" w:type="dxa"/>
            <w:vMerge w:val="restart"/>
          </w:tcPr>
          <w:p w14:paraId="5775C9B8" w14:textId="77777777" w:rsidR="00715FA9" w:rsidRPr="00CC47E7" w:rsidRDefault="00715FA9" w:rsidP="00715FA9"/>
        </w:tc>
        <w:tc>
          <w:tcPr>
            <w:tcW w:w="1940" w:type="dxa"/>
            <w:vAlign w:val="center"/>
          </w:tcPr>
          <w:p w14:paraId="5CC889A9" w14:textId="77777777" w:rsidR="00715FA9" w:rsidRPr="00CC47E7" w:rsidRDefault="00715FA9" w:rsidP="00715FA9">
            <w:r w:rsidRPr="00CC47E7">
              <w:t>Proposer</w:t>
            </w:r>
          </w:p>
        </w:tc>
        <w:tc>
          <w:tcPr>
            <w:tcW w:w="2901" w:type="dxa"/>
            <w:vAlign w:val="center"/>
          </w:tcPr>
          <w:p w14:paraId="1455EEDD" w14:textId="157B102B" w:rsidR="00715FA9" w:rsidRPr="00CC47E7" w:rsidRDefault="00715FA9" w:rsidP="00715FA9">
            <w:r w:rsidRPr="00CC47E7">
              <w:t>IALA Domain admin</w:t>
            </w:r>
            <w:r w:rsidR="008275AC">
              <w:t>istrator</w:t>
            </w:r>
          </w:p>
        </w:tc>
        <w:tc>
          <w:tcPr>
            <w:tcW w:w="3067" w:type="dxa"/>
            <w:vAlign w:val="center"/>
          </w:tcPr>
          <w:p w14:paraId="3FB95F4A" w14:textId="77777777" w:rsidR="00715FA9" w:rsidRPr="00CC47E7" w:rsidRDefault="00715FA9" w:rsidP="00715FA9">
            <w:r w:rsidRPr="00CC47E7">
              <w:t>IHO Register Manager</w:t>
            </w:r>
          </w:p>
        </w:tc>
      </w:tr>
      <w:tr w:rsidR="00715FA9" w:rsidRPr="00CC47E7" w14:paraId="12FC2ACB" w14:textId="77777777" w:rsidTr="00715FA9">
        <w:trPr>
          <w:cantSplit/>
          <w:trHeight w:val="10176"/>
          <w:jc w:val="center"/>
        </w:trPr>
        <w:tc>
          <w:tcPr>
            <w:tcW w:w="276" w:type="dxa"/>
            <w:vMerge/>
          </w:tcPr>
          <w:p w14:paraId="4423BDA6" w14:textId="77777777" w:rsidR="00715FA9" w:rsidRPr="00CC47E7" w:rsidRDefault="00715FA9" w:rsidP="00715FA9"/>
        </w:tc>
        <w:tc>
          <w:tcPr>
            <w:tcW w:w="1940" w:type="dxa"/>
          </w:tcPr>
          <w:p w14:paraId="2A2F5A14" w14:textId="77777777" w:rsidR="00715FA9" w:rsidRPr="00CC47E7" w:rsidRDefault="00715FA9" w:rsidP="00715FA9">
            <w:r w:rsidRPr="00CC47E7">
              <w:rPr>
                <w:noProof/>
                <w:lang w:val="en-IE" w:eastAsia="en-IE"/>
              </w:rPr>
              <mc:AlternateContent>
                <mc:Choice Requires="wps">
                  <w:drawing>
                    <wp:anchor distT="0" distB="0" distL="114300" distR="114300" simplePos="0" relativeHeight="251683840" behindDoc="0" locked="0" layoutInCell="1" allowOverlap="1" wp14:anchorId="47F099E6" wp14:editId="744CDEF9">
                      <wp:simplePos x="0" y="0"/>
                      <wp:positionH relativeFrom="column">
                        <wp:posOffset>-68580</wp:posOffset>
                      </wp:positionH>
                      <wp:positionV relativeFrom="paragraph">
                        <wp:posOffset>3322955</wp:posOffset>
                      </wp:positionV>
                      <wp:extent cx="2120265" cy="1066800"/>
                      <wp:effectExtent l="58420" t="14605" r="8255" b="8255"/>
                      <wp:wrapNone/>
                      <wp:docPr id="356" name="Gebogen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2120265" cy="1066800"/>
                              </a:xfrm>
                              <a:prstGeom prst="bentConnector3">
                                <a:avLst>
                                  <a:gd name="adj1" fmla="val 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27EBF8" id="_x0000_t34" coordsize="21600,21600" o:spt="34" o:oned="t" adj="10800" path="m,l@0,0@0,21600,21600,21600e" filled="f">
                      <v:stroke joinstyle="miter"/>
                      <v:formulas>
                        <v:f eqn="val #0"/>
                      </v:formulas>
                      <v:path arrowok="t" fillok="f" o:connecttype="none"/>
                      <v:handles>
                        <v:h position="#0,center"/>
                      </v:handles>
                      <o:lock v:ext="edit" shapetype="t"/>
                    </v:shapetype>
                    <v:shape id="Gebogen verbindingslijn 356" o:spid="_x0000_s1026" type="#_x0000_t34" style="position:absolute;margin-left:-5.4pt;margin-top:261.65pt;width:166.95pt;height:84pt;rotation:-90;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" adj="12">
                      <v:stroke endarrow="block"/>
                    </v:shape>
                  </w:pict>
                </mc:Fallback>
              </mc:AlternateContent>
            </w:r>
            <w:r w:rsidRPr="00CC47E7">
              <w:rPr>
                <w:noProof/>
                <w:lang w:val="en-IE" w:eastAsia="en-IE"/>
              </w:rPr>
              <mc:AlternateContent>
                <mc:Choice Requires="wps">
                  <w:drawing>
                    <wp:anchor distT="0" distB="0" distL="114300" distR="114300" simplePos="0" relativeHeight="251681792" behindDoc="0" locked="0" layoutInCell="1" allowOverlap="1" wp14:anchorId="4412EF2B" wp14:editId="256E1013">
                      <wp:simplePos x="0" y="0"/>
                      <wp:positionH relativeFrom="column">
                        <wp:posOffset>836295</wp:posOffset>
                      </wp:positionH>
                      <wp:positionV relativeFrom="paragraph">
                        <wp:posOffset>2526030</wp:posOffset>
                      </wp:positionV>
                      <wp:extent cx="694690" cy="8255"/>
                      <wp:effectExtent l="17145" t="49530" r="12065" b="56515"/>
                      <wp:wrapNone/>
                      <wp:docPr id="355" name="Rechte verbindingslijn met pijl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25EE57" id="_x0000_t32" coordsize="21600,21600" o:spt="32" o:oned="t" path="m,l21600,21600e" filled="f">
                      <v:path arrowok="t" fillok="f" o:connecttype="none"/>
                      <o:lock v:ext="edit" shapetype="t"/>
                    </v:shapetype>
                    <v:shape id="Rechte verbindingslijn met pijl 355" o:spid="_x0000_s1026" type="#_x0000_t32" style="position:absolute;margin-left:65.85pt;margin-top:198.9pt;width:54.7pt;height:.6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">
                      <v:stroke endarrow="block"/>
                    </v:shape>
                  </w:pict>
                </mc:Fallback>
              </mc:AlternateContent>
            </w:r>
            <w:r w:rsidRPr="00CC47E7">
              <w:rPr>
                <w:noProof/>
                <w:lang w:val="en-IE" w:eastAsia="en-IE"/>
              </w:rPr>
              <mc:AlternateContent>
                <mc:Choice Requires="wps">
                  <w:drawing>
                    <wp:anchor distT="0" distB="0" distL="114300" distR="114300" simplePos="0" relativeHeight="251680768" behindDoc="0" locked="0" layoutInCell="1" allowOverlap="1" wp14:anchorId="0A6B7F60" wp14:editId="59022A84">
                      <wp:simplePos x="0" y="0"/>
                      <wp:positionH relativeFrom="column">
                        <wp:posOffset>458470</wp:posOffset>
                      </wp:positionH>
                      <wp:positionV relativeFrom="paragraph">
                        <wp:posOffset>1736090</wp:posOffset>
                      </wp:positionV>
                      <wp:extent cx="0" cy="602615"/>
                      <wp:effectExtent l="58420" t="21590" r="55880" b="13970"/>
                      <wp:wrapNone/>
                      <wp:docPr id="354" name="Rechte verbindingslijn met pijl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5C020F" id="Rechte verbindingslijn met pijl 354" o:spid="_x0000_s1026" type="#_x0000_t32" style="position:absolute;margin-left:36.1pt;margin-top:136.7pt;width:0;height:47.4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">
                      <v:stroke endarrow="block"/>
                    </v:shape>
                  </w:pict>
                </mc:Fallback>
              </mc:AlternateContent>
            </w:r>
            <w:r w:rsidRPr="00CC47E7">
              <w:rPr>
                <w:noProof/>
                <w:lang w:val="en-IE" w:eastAsia="en-IE"/>
              </w:rPr>
              <mc:AlternateContent>
                <mc:Choice Requires="wps">
                  <w:drawing>
                    <wp:anchor distT="0" distB="0" distL="114300" distR="114300" simplePos="0" relativeHeight="251660288" behindDoc="0" locked="0" layoutInCell="1" allowOverlap="1" wp14:anchorId="4325DCF9" wp14:editId="1E9B2030">
                      <wp:simplePos x="0" y="0"/>
                      <wp:positionH relativeFrom="column">
                        <wp:posOffset>83820</wp:posOffset>
                      </wp:positionH>
                      <wp:positionV relativeFrom="paragraph">
                        <wp:posOffset>271780</wp:posOffset>
                      </wp:positionV>
                      <wp:extent cx="800100" cy="457200"/>
                      <wp:effectExtent l="7620" t="5080" r="11430" b="13970"/>
                      <wp:wrapNone/>
                      <wp:docPr id="353" name="Stroomdiagram: Document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Document">
                                <a:avLst/>
                              </a:prstGeom>
                              <a:solidFill>
                                <a:srgbClr val="FFFFFF"/>
                              </a:solidFill>
                              <a:ln w="9525">
                                <a:solidFill>
                                  <a:srgbClr val="000000"/>
                                </a:solidFill>
                                <a:miter lim="800000"/>
                                <a:headEnd/>
                                <a:tailEnd/>
                              </a:ln>
                            </wps:spPr>
                            <wps:txbx>
                              <w:txbxContent>
                                <w:p w14:paraId="5A32A5AE" w14:textId="77777777" w:rsidR="00B458E9" w:rsidRPr="000936A0" w:rsidRDefault="00B458E9" w:rsidP="00715FA9">
                                  <w:pPr>
                                    <w:jc w:val="center"/>
                                    <w:rPr>
                                      <w:sz w:val="20"/>
                                      <w:szCs w:val="20"/>
                                    </w:rPr>
                                  </w:pPr>
                                  <w:r w:rsidRPr="000936A0">
                                    <w:rPr>
                                      <w:sz w:val="20"/>
                                      <w:szCs w:val="20"/>
                                    </w:rPr>
                                    <w:t>Develop</w:t>
                                  </w:r>
                                </w:p>
                                <w:p w14:paraId="640AF367" w14:textId="77777777" w:rsidR="00B458E9" w:rsidRPr="000936A0" w:rsidRDefault="00B458E9" w:rsidP="00715FA9">
                                  <w:pPr>
                                    <w:jc w:val="center"/>
                                    <w:rPr>
                                      <w:sz w:val="20"/>
                                      <w:szCs w:val="20"/>
                                    </w:rPr>
                                  </w:pPr>
                                  <w:r w:rsidRPr="000936A0">
                                    <w:rPr>
                                      <w:sz w:val="20"/>
                                      <w:szCs w:val="20"/>
                                    </w:rPr>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25DCF9"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Stroomdiagram: Document 353" o:spid="_x0000_s1026" type="#_x0000_t114" style="position:absolute;margin-left:6.6pt;margin-top:21.4pt;width:6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">
                      <v:textbox>
                        <w:txbxContent>
                          <w:p w14:paraId="5A32A5AE" w14:textId="77777777" w:rsidR="00B458E9" w:rsidRPr="000936A0" w:rsidRDefault="00B458E9" w:rsidP="00715FA9">
                            <w:pPr>
                              <w:jc w:val="center"/>
                              <w:rPr>
                                <w:sz w:val="20"/>
                                <w:szCs w:val="20"/>
                              </w:rPr>
                            </w:pPr>
                            <w:r w:rsidRPr="000936A0">
                              <w:rPr>
                                <w:sz w:val="20"/>
                                <w:szCs w:val="20"/>
                              </w:rPr>
                              <w:t>Develop</w:t>
                            </w:r>
                          </w:p>
                          <w:p w14:paraId="640AF367" w14:textId="77777777" w:rsidR="00B458E9" w:rsidRPr="000936A0" w:rsidRDefault="00B458E9" w:rsidP="00715FA9">
                            <w:pPr>
                              <w:jc w:val="center"/>
                              <w:rPr>
                                <w:sz w:val="20"/>
                                <w:szCs w:val="20"/>
                              </w:rPr>
                            </w:pPr>
                            <w:r w:rsidRPr="000936A0">
                              <w:rPr>
                                <w:sz w:val="20"/>
                                <w:szCs w:val="20"/>
                              </w:rPr>
                              <w:t>Proposal</w:t>
                            </w:r>
                          </w:p>
                        </w:txbxContent>
                      </v:textbox>
                    </v:shape>
                  </w:pict>
                </mc:Fallback>
              </mc:AlternateContent>
            </w:r>
            <w:r w:rsidRPr="00CC47E7">
              <w:rPr>
                <w:noProof/>
                <w:lang w:val="en-IE" w:eastAsia="en-IE"/>
              </w:rPr>
              <mc:AlternateContent>
                <mc:Choice Requires="wps">
                  <w:drawing>
                    <wp:anchor distT="0" distB="0" distL="114300" distR="114300" simplePos="0" relativeHeight="251669504" behindDoc="0" locked="0" layoutInCell="1" allowOverlap="1" wp14:anchorId="402EA236" wp14:editId="5811C41D">
                      <wp:simplePos x="0" y="0"/>
                      <wp:positionH relativeFrom="column">
                        <wp:posOffset>474980</wp:posOffset>
                      </wp:positionH>
                      <wp:positionV relativeFrom="paragraph">
                        <wp:posOffset>696595</wp:posOffset>
                      </wp:positionV>
                      <wp:extent cx="9525" cy="457200"/>
                      <wp:effectExtent l="46355" t="10795" r="58420" b="17780"/>
                      <wp:wrapNone/>
                      <wp:docPr id="4" name="Vrije v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457200"/>
                              </a:xfrm>
                              <a:custGeom>
                                <a:avLst/>
                                <a:gdLst>
                                  <a:gd name="T0" fmla="*/ 0 w 15"/>
                                  <a:gd name="T1" fmla="*/ 0 h 720"/>
                                  <a:gd name="T2" fmla="*/ 15 w 15"/>
                                  <a:gd name="T3" fmla="*/ 720 h 720"/>
                                </a:gdLst>
                                <a:ahLst/>
                                <a:cxnLst>
                                  <a:cxn ang="0">
                                    <a:pos x="T0" y="T1"/>
                                  </a:cxn>
                                  <a:cxn ang="0">
                                    <a:pos x="T2" y="T3"/>
                                  </a:cxn>
                                </a:cxnLst>
                                <a:rect l="0" t="0" r="r" b="b"/>
                                <a:pathLst>
                                  <a:path w="15" h="720">
                                    <a:moveTo>
                                      <a:pt x="0" y="0"/>
                                    </a:moveTo>
                                    <a:lnTo>
                                      <a:pt x="15" y="72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61584BC" id="Vrije vorm 35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" filled="f">
                      <v:stroke endarrow="block"/>
                      <v:path arrowok="t" o:connecttype="custom" o:connectlocs="0,0;9525,457200" o:connectangles="0,0"/>
                    </v:polyline>
                  </w:pict>
                </mc:Fallback>
              </mc:AlternateContent>
            </w:r>
            <w:r w:rsidRPr="00CC47E7">
              <w:rPr>
                <w:noProof/>
                <w:lang w:val="en-IE" w:eastAsia="en-IE"/>
              </w:rPr>
              <mc:AlternateContent>
                <mc:Choice Requires="wps">
                  <w:drawing>
                    <wp:anchor distT="0" distB="0" distL="114300" distR="114300" simplePos="0" relativeHeight="251673600" behindDoc="0" locked="0" layoutInCell="1" allowOverlap="1" wp14:anchorId="3C9D65DA" wp14:editId="7D592373">
                      <wp:simplePos x="0" y="0"/>
                      <wp:positionH relativeFrom="column">
                        <wp:posOffset>36195</wp:posOffset>
                      </wp:positionH>
                      <wp:positionV relativeFrom="paragraph">
                        <wp:posOffset>2338705</wp:posOffset>
                      </wp:positionV>
                      <wp:extent cx="800100" cy="457200"/>
                      <wp:effectExtent l="7620" t="5080" r="11430" b="13970"/>
                      <wp:wrapNone/>
                      <wp:docPr id="351" name="Stroomdiagram: Proces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Process">
                                <a:avLst/>
                              </a:prstGeom>
                              <a:solidFill>
                                <a:srgbClr val="FFFFFF"/>
                              </a:solidFill>
                              <a:ln w="9525">
                                <a:solidFill>
                                  <a:srgbClr val="000000"/>
                                </a:solidFill>
                                <a:miter lim="800000"/>
                                <a:headEnd/>
                                <a:tailEnd/>
                              </a:ln>
                            </wps:spPr>
                            <wps:txbx>
                              <w:txbxContent>
                                <w:p w14:paraId="196360EC" w14:textId="77777777" w:rsidR="00B458E9" w:rsidRPr="000936A0" w:rsidRDefault="00B458E9" w:rsidP="00715FA9">
                                  <w:pPr>
                                    <w:jc w:val="center"/>
                                    <w:rPr>
                                      <w:sz w:val="20"/>
                                      <w:szCs w:val="20"/>
                                    </w:rPr>
                                  </w:pPr>
                                  <w:r>
                                    <w:rPr>
                                      <w:sz w:val="20"/>
                                      <w:szCs w:val="20"/>
                                    </w:rPr>
                                    <w:t>Amend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D65DA" id="_x0000_t109" coordsize="21600,21600" o:spt="109" path="m,l,21600r21600,l21600,xe">
                      <v:stroke joinstyle="miter"/>
                      <v:path gradientshapeok="t" o:connecttype="rect"/>
                    </v:shapetype>
                    <v:shape id="Stroomdiagram: Proces 351" o:spid="_x0000_s1027" type="#_x0000_t109" style="position:absolute;margin-left:2.85pt;margin-top:184.15pt;width:63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">
                      <v:textbox>
                        <w:txbxContent>
                          <w:p w14:paraId="196360EC" w14:textId="77777777" w:rsidR="00B458E9" w:rsidRPr="000936A0" w:rsidRDefault="00B458E9" w:rsidP="00715FA9">
                            <w:pPr>
                              <w:jc w:val="center"/>
                              <w:rPr>
                                <w:sz w:val="20"/>
                                <w:szCs w:val="20"/>
                              </w:rPr>
                            </w:pPr>
                            <w:r>
                              <w:rPr>
                                <w:sz w:val="20"/>
                                <w:szCs w:val="20"/>
                              </w:rPr>
                              <w:t>Amend Proposal</w:t>
                            </w:r>
                          </w:p>
                        </w:txbxContent>
                      </v:textbox>
                    </v:shape>
                  </w:pict>
                </mc:Fallback>
              </mc:AlternateContent>
            </w:r>
            <w:r w:rsidRPr="00CC47E7">
              <w:rPr>
                <w:noProof/>
                <w:lang w:val="en-IE" w:eastAsia="en-IE"/>
              </w:rPr>
              <mc:AlternateContent>
                <mc:Choice Requires="wps">
                  <w:drawing>
                    <wp:anchor distT="0" distB="0" distL="114300" distR="114300" simplePos="0" relativeHeight="251670528" behindDoc="0" locked="0" layoutInCell="1" allowOverlap="1" wp14:anchorId="3EA55F3B" wp14:editId="2DED803D">
                      <wp:simplePos x="0" y="0"/>
                      <wp:positionH relativeFrom="column">
                        <wp:posOffset>950595</wp:posOffset>
                      </wp:positionH>
                      <wp:positionV relativeFrom="paragraph">
                        <wp:posOffset>1386840</wp:posOffset>
                      </wp:positionV>
                      <wp:extent cx="675640" cy="0"/>
                      <wp:effectExtent l="7620" t="53340" r="21590" b="60960"/>
                      <wp:wrapNone/>
                      <wp:docPr id="7" name="Vrije v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640" cy="0"/>
                              </a:xfrm>
                              <a:custGeom>
                                <a:avLst/>
                                <a:gdLst>
                                  <a:gd name="T0" fmla="*/ 0 w 1064"/>
                                  <a:gd name="T1" fmla="*/ 0 h 1"/>
                                  <a:gd name="T2" fmla="*/ 1064 w 1064"/>
                                  <a:gd name="T3" fmla="*/ 0 h 1"/>
                                </a:gdLst>
                                <a:ahLst/>
                                <a:cxnLst>
                                  <a:cxn ang="0">
                                    <a:pos x="T0" y="T1"/>
                                  </a:cxn>
                                  <a:cxn ang="0">
                                    <a:pos x="T2" y="T3"/>
                                  </a:cxn>
                                </a:cxnLst>
                                <a:rect l="0" t="0" r="r" b="b"/>
                                <a:pathLst>
                                  <a:path w="1064" h="1">
                                    <a:moveTo>
                                      <a:pt x="0" y="0"/>
                                    </a:moveTo>
                                    <a:lnTo>
                                      <a:pt x="1064"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B8591" id="Vrije vorm 349" o:spid="_x0000_s1026" style="position:absolute;margin-left:74.85pt;margin-top:109.2pt;width:53.2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" path="m,l1064,e" filled="f">
                      <v:stroke endarrow="block"/>
                      <v:path arrowok="t" o:connecttype="custom" o:connectlocs="0,0;675640,0" o:connectangles="0,0"/>
                    </v:shape>
                  </w:pict>
                </mc:Fallback>
              </mc:AlternateContent>
            </w:r>
            <w:r w:rsidRPr="00CC47E7">
              <w:rPr>
                <w:noProof/>
                <w:lang w:val="en-IE" w:eastAsia="en-IE"/>
              </w:rPr>
              <mc:AlternateContent>
                <mc:Choice Requires="wps">
                  <w:drawing>
                    <wp:anchor distT="0" distB="0" distL="114300" distR="114300" simplePos="0" relativeHeight="251661312" behindDoc="0" locked="0" layoutInCell="1" allowOverlap="1" wp14:anchorId="534766F2" wp14:editId="7545278E">
                      <wp:simplePos x="0" y="0"/>
                      <wp:positionH relativeFrom="column">
                        <wp:posOffset>36195</wp:posOffset>
                      </wp:positionH>
                      <wp:positionV relativeFrom="paragraph">
                        <wp:posOffset>1157605</wp:posOffset>
                      </wp:positionV>
                      <wp:extent cx="914400" cy="571500"/>
                      <wp:effectExtent l="7620" t="5080" r="11430" b="13970"/>
                      <wp:wrapNone/>
                      <wp:docPr id="348" name="Stroomdiagram: Proces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0DBA967A" w14:textId="77777777" w:rsidR="00B458E9" w:rsidRPr="000936A0" w:rsidRDefault="00B458E9" w:rsidP="00715FA9">
                                  <w:pPr>
                                    <w:jc w:val="center"/>
                                    <w:rPr>
                                      <w:sz w:val="20"/>
                                      <w:szCs w:val="20"/>
                                    </w:rPr>
                                  </w:pPr>
                                  <w:r w:rsidRPr="000936A0">
                                    <w:rPr>
                                      <w:sz w:val="20"/>
                                      <w:szCs w:val="20"/>
                                    </w:rPr>
                                    <w:t xml:space="preserve">Forward to Submitting </w:t>
                                  </w:r>
                                  <w:r>
                                    <w:rPr>
                                      <w:sz w:val="20"/>
                                      <w:szCs w:val="20"/>
                                    </w:rPr>
                                    <w:t>Organisation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766F2" id="Stroomdiagram: Proces 348" o:spid="_x0000_s1028" type="#_x0000_t109" style="position:absolute;margin-left:2.85pt;margin-top:91.15pt;width:1in;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">
                      <v:textbox>
                        <w:txbxContent>
                          <w:p w14:paraId="0DBA967A" w14:textId="77777777" w:rsidR="00B458E9" w:rsidRPr="000936A0" w:rsidRDefault="00B458E9" w:rsidP="00715FA9">
                            <w:pPr>
                              <w:jc w:val="center"/>
                              <w:rPr>
                                <w:sz w:val="20"/>
                                <w:szCs w:val="20"/>
                              </w:rPr>
                            </w:pPr>
                            <w:r w:rsidRPr="000936A0">
                              <w:rPr>
                                <w:sz w:val="20"/>
                                <w:szCs w:val="20"/>
                              </w:rPr>
                              <w:t xml:space="preserve">Forward to Submitting </w:t>
                            </w:r>
                            <w:r>
                              <w:rPr>
                                <w:sz w:val="20"/>
                                <w:szCs w:val="20"/>
                              </w:rPr>
                              <w:t>Organisation</w:t>
                            </w:r>
                          </w:p>
                        </w:txbxContent>
                      </v:textbox>
                    </v:shape>
                  </w:pict>
                </mc:Fallback>
              </mc:AlternateContent>
            </w:r>
          </w:p>
        </w:tc>
        <w:tc>
          <w:tcPr>
            <w:tcW w:w="2901" w:type="dxa"/>
          </w:tcPr>
          <w:p w14:paraId="759F83C2" w14:textId="77777777" w:rsidR="00715FA9" w:rsidRPr="00CC47E7" w:rsidRDefault="00E66575" w:rsidP="00715FA9">
            <w:r w:rsidRPr="00CC47E7">
              <w:rPr>
                <w:noProof/>
                <w:lang w:val="en-IE" w:eastAsia="en-IE"/>
              </w:rPr>
              <mc:AlternateContent>
                <mc:Choice Requires="wps">
                  <w:drawing>
                    <wp:anchor distT="0" distB="0" distL="114300" distR="114300" simplePos="0" relativeHeight="251671552" behindDoc="0" locked="0" layoutInCell="1" allowOverlap="1" wp14:anchorId="536D2B64" wp14:editId="35680AFC">
                      <wp:simplePos x="0" y="0"/>
                      <wp:positionH relativeFrom="column">
                        <wp:posOffset>862921</wp:posOffset>
                      </wp:positionH>
                      <wp:positionV relativeFrom="paragraph">
                        <wp:posOffset>1738599</wp:posOffset>
                      </wp:positionV>
                      <wp:extent cx="0" cy="388089"/>
                      <wp:effectExtent l="50800" t="0" r="76200" b="69215"/>
                      <wp:wrapNone/>
                      <wp:docPr id="339" name="Rechte verbindingslijn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0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EC76C" id="Rechte verbindingslijn 33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5pt,136.9pt" to="67.95pt,1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">
                      <v:stroke endarrow="block"/>
                    </v:line>
                  </w:pict>
                </mc:Fallback>
              </mc:AlternateContent>
            </w:r>
            <w:r w:rsidRPr="00CC47E7">
              <w:rPr>
                <w:noProof/>
                <w:lang w:val="en-IE" w:eastAsia="en-IE"/>
              </w:rPr>
              <mc:AlternateContent>
                <mc:Choice Requires="wps">
                  <w:drawing>
                    <wp:anchor distT="0" distB="0" distL="114300" distR="114300" simplePos="0" relativeHeight="251663360" behindDoc="0" locked="0" layoutInCell="1" allowOverlap="1" wp14:anchorId="7464DBE9" wp14:editId="52C2B280">
                      <wp:simplePos x="0" y="0"/>
                      <wp:positionH relativeFrom="column">
                        <wp:posOffset>296545</wp:posOffset>
                      </wp:positionH>
                      <wp:positionV relativeFrom="paragraph">
                        <wp:posOffset>2118715</wp:posOffset>
                      </wp:positionV>
                      <wp:extent cx="1143000" cy="838200"/>
                      <wp:effectExtent l="19050" t="19050" r="19050" b="38100"/>
                      <wp:wrapNone/>
                      <wp:docPr id="340" name="Stroomdiagram: Beslissing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38200"/>
                              </a:xfrm>
                              <a:prstGeom prst="flowChartDecision">
                                <a:avLst/>
                              </a:prstGeom>
                              <a:solidFill>
                                <a:srgbClr val="FFFFFF"/>
                              </a:solidFill>
                              <a:ln w="9525">
                                <a:solidFill>
                                  <a:srgbClr val="000000"/>
                                </a:solidFill>
                                <a:miter lim="800000"/>
                                <a:headEnd/>
                                <a:tailEnd/>
                              </a:ln>
                            </wps:spPr>
                            <wps:txbx>
                              <w:txbxContent>
                                <w:p w14:paraId="0428338A" w14:textId="77777777" w:rsidR="00B458E9" w:rsidRPr="000936A0" w:rsidRDefault="00B458E9" w:rsidP="00715FA9">
                                  <w:pPr>
                                    <w:jc w:val="center"/>
                                    <w:rPr>
                                      <w:sz w:val="16"/>
                                      <w:szCs w:val="16"/>
                                    </w:rPr>
                                  </w:pPr>
                                  <w:r w:rsidRPr="000936A0">
                                    <w:rPr>
                                      <w:sz w:val="16"/>
                                      <w:szCs w:val="16"/>
                                    </w:rPr>
                                    <w:t>Proposal</w:t>
                                  </w:r>
                                </w:p>
                                <w:p w14:paraId="154DEA8F" w14:textId="77777777" w:rsidR="00B458E9" w:rsidRPr="000936A0" w:rsidRDefault="00B458E9" w:rsidP="00715FA9">
                                  <w:pPr>
                                    <w:jc w:val="center"/>
                                    <w:rPr>
                                      <w:sz w:val="16"/>
                                      <w:szCs w:val="16"/>
                                    </w:rPr>
                                  </w:pPr>
                                  <w:r w:rsidRPr="000936A0">
                                    <w:rPr>
                                      <w:sz w:val="16"/>
                                      <w:szCs w:val="16"/>
                                    </w:rPr>
                                    <w:t>Appropriate &amp; 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4DBE9" id="_x0000_t110" coordsize="21600,21600" o:spt="110" path="m10800,l,10800,10800,21600,21600,10800xe">
                      <v:stroke joinstyle="miter"/>
                      <v:path gradientshapeok="t" o:connecttype="rect" textboxrect="5400,5400,16200,16200"/>
                    </v:shapetype>
                    <v:shape id="Stroomdiagram: Beslissing 340" o:spid="_x0000_s1029" type="#_x0000_t110" style="position:absolute;margin-left:23.35pt;margin-top:166.85pt;width:90pt;height: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">
                      <v:textbox inset="0,0,0,0">
                        <w:txbxContent>
                          <w:p w14:paraId="0428338A" w14:textId="77777777" w:rsidR="00B458E9" w:rsidRPr="000936A0" w:rsidRDefault="00B458E9" w:rsidP="00715FA9">
                            <w:pPr>
                              <w:jc w:val="center"/>
                              <w:rPr>
                                <w:sz w:val="16"/>
                                <w:szCs w:val="16"/>
                              </w:rPr>
                            </w:pPr>
                            <w:r w:rsidRPr="000936A0">
                              <w:rPr>
                                <w:sz w:val="16"/>
                                <w:szCs w:val="16"/>
                              </w:rPr>
                              <w:t>Proposal</w:t>
                            </w:r>
                          </w:p>
                          <w:p w14:paraId="154DEA8F" w14:textId="77777777" w:rsidR="00B458E9" w:rsidRPr="000936A0" w:rsidRDefault="00B458E9" w:rsidP="00715FA9">
                            <w:pPr>
                              <w:jc w:val="center"/>
                              <w:rPr>
                                <w:sz w:val="16"/>
                                <w:szCs w:val="16"/>
                              </w:rPr>
                            </w:pPr>
                            <w:r w:rsidRPr="000936A0">
                              <w:rPr>
                                <w:sz w:val="16"/>
                                <w:szCs w:val="16"/>
                              </w:rPr>
                              <w:t>Appropriate &amp; Complete</w:t>
                            </w:r>
                          </w:p>
                        </w:txbxContent>
                      </v:textbox>
                    </v:shape>
                  </w:pict>
                </mc:Fallback>
              </mc:AlternateContent>
            </w:r>
            <w:r w:rsidRPr="00CC47E7">
              <w:rPr>
                <w:noProof/>
                <w:lang w:val="en-IE" w:eastAsia="en-IE"/>
              </w:rPr>
              <mc:AlternateContent>
                <mc:Choice Requires="wps">
                  <w:drawing>
                    <wp:anchor distT="0" distB="0" distL="114300" distR="114300" simplePos="0" relativeHeight="251682816" behindDoc="0" locked="0" layoutInCell="1" allowOverlap="1" wp14:anchorId="5FB1E903" wp14:editId="57EF09B0">
                      <wp:simplePos x="0" y="0"/>
                      <wp:positionH relativeFrom="column">
                        <wp:posOffset>30450</wp:posOffset>
                      </wp:positionH>
                      <wp:positionV relativeFrom="paragraph">
                        <wp:posOffset>2301875</wp:posOffset>
                      </wp:positionV>
                      <wp:extent cx="231775" cy="148856"/>
                      <wp:effectExtent l="0" t="0" r="0" b="3810"/>
                      <wp:wrapNone/>
                      <wp:docPr id="350" name="Tekstvak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61C84" w14:textId="77777777" w:rsidR="00B458E9" w:rsidRDefault="00B458E9" w:rsidP="00715FA9">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1E903" id="_x0000_t202" coordsize="21600,21600" o:spt="202" path="m,l,21600r21600,l21600,xe">
                      <v:stroke joinstyle="miter"/>
                      <v:path gradientshapeok="t" o:connecttype="rect"/>
                    </v:shapetype>
                    <v:shape id="Tekstvak 350" o:spid="_x0000_s1030" type="#_x0000_t202" style="position:absolute;margin-left:2.4pt;margin-top:181.25pt;width:18.25pt;height:11.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" stroked="f">
                      <v:textbox inset="0,0,0,0">
                        <w:txbxContent>
                          <w:p w14:paraId="60461C84" w14:textId="77777777" w:rsidR="00B458E9" w:rsidRDefault="00B458E9" w:rsidP="00715FA9">
                            <w:pPr>
                              <w:jc w:val="center"/>
                            </w:pPr>
                            <w:r w:rsidRPr="0074209E">
                              <w:t>No</w:t>
                            </w:r>
                          </w:p>
                        </w:txbxContent>
                      </v:textbox>
                    </v:shape>
                  </w:pict>
                </mc:Fallback>
              </mc:AlternateContent>
            </w:r>
            <w:r w:rsidRPr="00CC47E7">
              <w:rPr>
                <w:noProof/>
                <w:lang w:val="en-IE" w:eastAsia="en-IE"/>
              </w:rPr>
              <mc:AlternateContent>
                <mc:Choice Requires="wps">
                  <w:drawing>
                    <wp:anchor distT="0" distB="0" distL="114300" distR="114300" simplePos="0" relativeHeight="251659264" behindDoc="0" locked="0" layoutInCell="1" allowOverlap="1" wp14:anchorId="1CB34AB3" wp14:editId="4AA59FAC">
                      <wp:simplePos x="0" y="0"/>
                      <wp:positionH relativeFrom="column">
                        <wp:posOffset>862168</wp:posOffset>
                      </wp:positionH>
                      <wp:positionV relativeFrom="paragraph">
                        <wp:posOffset>2857500</wp:posOffset>
                      </wp:positionV>
                      <wp:extent cx="0" cy="457200"/>
                      <wp:effectExtent l="61595" t="9525" r="52705" b="19050"/>
                      <wp:wrapNone/>
                      <wp:docPr id="342" name="Rechte verbindingslijn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090A5" id="Rechte verbindingslijn 34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225pt" to="67.9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">
                      <v:stroke endarrow="block"/>
                    </v:line>
                  </w:pict>
                </mc:Fallback>
              </mc:AlternateContent>
            </w:r>
            <w:r w:rsidRPr="00CC47E7">
              <w:rPr>
                <w:noProof/>
                <w:lang w:val="en-IE" w:eastAsia="en-IE"/>
              </w:rPr>
              <mc:AlternateContent>
                <mc:Choice Requires="wps">
                  <w:drawing>
                    <wp:anchor distT="0" distB="0" distL="114300" distR="114300" simplePos="0" relativeHeight="251684864" behindDoc="1" locked="0" layoutInCell="1" allowOverlap="1" wp14:anchorId="790B6406" wp14:editId="732649AD">
                      <wp:simplePos x="0" y="0"/>
                      <wp:positionH relativeFrom="column">
                        <wp:posOffset>259080</wp:posOffset>
                      </wp:positionH>
                      <wp:positionV relativeFrom="paragraph">
                        <wp:posOffset>3327400</wp:posOffset>
                      </wp:positionV>
                      <wp:extent cx="1195070" cy="691515"/>
                      <wp:effectExtent l="13335" t="10795" r="10795" b="12065"/>
                      <wp:wrapTight wrapText="bothSides">
                        <wp:wrapPolygon edited="0">
                          <wp:start x="-172" y="-298"/>
                          <wp:lineTo x="-172" y="21302"/>
                          <wp:lineTo x="21772" y="21302"/>
                          <wp:lineTo x="21772" y="-298"/>
                          <wp:lineTo x="-172" y="-298"/>
                        </wp:wrapPolygon>
                      </wp:wrapTight>
                      <wp:docPr id="8" name="Stroomdiagram: Proce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5070" cy="691515"/>
                              </a:xfrm>
                              <a:prstGeom prst="flowChartProcess">
                                <a:avLst/>
                              </a:prstGeom>
                              <a:solidFill>
                                <a:srgbClr val="FFFFFF"/>
                              </a:solidFill>
                              <a:ln w="9525">
                                <a:solidFill>
                                  <a:srgbClr val="000000"/>
                                </a:solidFill>
                                <a:miter lim="800000"/>
                                <a:headEnd/>
                                <a:tailEnd/>
                              </a:ln>
                            </wps:spPr>
                            <wps:txbx>
                              <w:txbxContent>
                                <w:p w14:paraId="0B5BD9A8" w14:textId="77777777" w:rsidR="00B458E9" w:rsidRPr="00F20A51" w:rsidRDefault="00B458E9" w:rsidP="00715FA9">
                                  <w:pPr>
                                    <w:jc w:val="center"/>
                                  </w:pPr>
                                  <w:r w:rsidRPr="00D00A3D">
                                    <w:t xml:space="preserve">Submit </w:t>
                                  </w:r>
                                </w:p>
                                <w:p w14:paraId="5DB9A911" w14:textId="77777777" w:rsidR="00B458E9" w:rsidRPr="00F20A51" w:rsidRDefault="00B458E9" w:rsidP="00715FA9">
                                  <w:pPr>
                                    <w:jc w:val="center"/>
                                  </w:pPr>
                                  <w:r w:rsidRPr="00D00A3D">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B6406" id="Stroomdiagram: Proces 8" o:spid="_x0000_s1031" type="#_x0000_t109" style="position:absolute;margin-left:20.4pt;margin-top:262pt;width:94.1pt;height:54.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">
                      <v:textbox>
                        <w:txbxContent>
                          <w:p w14:paraId="0B5BD9A8" w14:textId="77777777" w:rsidR="00B458E9" w:rsidRPr="00F20A51" w:rsidRDefault="00B458E9" w:rsidP="00715FA9">
                            <w:pPr>
                              <w:jc w:val="center"/>
                            </w:pPr>
                            <w:r w:rsidRPr="00D00A3D">
                              <w:t xml:space="preserve">Submit </w:t>
                            </w:r>
                          </w:p>
                          <w:p w14:paraId="5DB9A911" w14:textId="77777777" w:rsidR="00B458E9" w:rsidRPr="00F20A51" w:rsidRDefault="00B458E9" w:rsidP="00715FA9">
                            <w:pPr>
                              <w:jc w:val="center"/>
                            </w:pPr>
                            <w:r w:rsidRPr="00D00A3D">
                              <w:t>Proposal</w:t>
                            </w:r>
                          </w:p>
                        </w:txbxContent>
                      </v:textbox>
                      <w10:wrap type="tight"/>
                    </v:shape>
                  </w:pict>
                </mc:Fallback>
              </mc:AlternateContent>
            </w:r>
            <w:r w:rsidRPr="00CC47E7">
              <w:rPr>
                <w:noProof/>
                <w:lang w:val="en-IE" w:eastAsia="en-IE"/>
              </w:rPr>
              <mc:AlternateContent>
                <mc:Choice Requires="wps">
                  <w:drawing>
                    <wp:anchor distT="0" distB="0" distL="114300" distR="114300" simplePos="0" relativeHeight="251672576" behindDoc="0" locked="0" layoutInCell="1" allowOverlap="1" wp14:anchorId="27186E6E" wp14:editId="52A5842B">
                      <wp:simplePos x="0" y="0"/>
                      <wp:positionH relativeFrom="column">
                        <wp:posOffset>431712</wp:posOffset>
                      </wp:positionH>
                      <wp:positionV relativeFrom="paragraph">
                        <wp:posOffset>3028108</wp:posOffset>
                      </wp:positionV>
                      <wp:extent cx="342900" cy="148856"/>
                      <wp:effectExtent l="0" t="0" r="12700" b="3810"/>
                      <wp:wrapNone/>
                      <wp:docPr id="343" name="Tekstvak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A6017" w14:textId="77777777" w:rsidR="00B458E9" w:rsidRDefault="00B458E9" w:rsidP="00715FA9">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86E6E" id="Tekstvak 343" o:spid="_x0000_s1032" type="#_x0000_t202" style="position:absolute;margin-left:34pt;margin-top:238.45pt;width:27pt;height:1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" stroked="f">
                      <v:textbox inset="0,0,0,0">
                        <w:txbxContent>
                          <w:p w14:paraId="7BFA6017" w14:textId="77777777" w:rsidR="00B458E9" w:rsidRDefault="00B458E9" w:rsidP="00715FA9">
                            <w:pPr>
                              <w:jc w:val="center"/>
                            </w:pPr>
                            <w:r>
                              <w:t>Yes</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77696" behindDoc="0" locked="0" layoutInCell="1" allowOverlap="1" wp14:anchorId="17359A38" wp14:editId="7E6A1462">
                      <wp:simplePos x="0" y="0"/>
                      <wp:positionH relativeFrom="column">
                        <wp:posOffset>1608455</wp:posOffset>
                      </wp:positionH>
                      <wp:positionV relativeFrom="paragraph">
                        <wp:posOffset>4916170</wp:posOffset>
                      </wp:positionV>
                      <wp:extent cx="517525" cy="0"/>
                      <wp:effectExtent l="17780" t="58420" r="7620" b="55880"/>
                      <wp:wrapNone/>
                      <wp:docPr id="10" name="Vrije v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525" cy="0"/>
                              </a:xfrm>
                              <a:custGeom>
                                <a:avLst/>
                                <a:gdLst>
                                  <a:gd name="T0" fmla="*/ 815 w 815"/>
                                  <a:gd name="T1" fmla="*/ 0 h 1"/>
                                  <a:gd name="T2" fmla="*/ 0 w 815"/>
                                  <a:gd name="T3" fmla="*/ 0 h 1"/>
                                </a:gdLst>
                                <a:ahLst/>
                                <a:cxnLst>
                                  <a:cxn ang="0">
                                    <a:pos x="T0" y="T1"/>
                                  </a:cxn>
                                  <a:cxn ang="0">
                                    <a:pos x="T2" y="T3"/>
                                  </a:cxn>
                                </a:cxnLst>
                                <a:rect l="0" t="0" r="r" b="b"/>
                                <a:pathLst>
                                  <a:path w="815" h="1">
                                    <a:moveTo>
                                      <a:pt x="815" y="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FD21E" id="Vrije vorm 346" o:spid="_x0000_s1026" style="position:absolute;margin-left:126.65pt;margin-top:387.1pt;width:40.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" path="m815,l,e" filled="f">
                      <v:stroke endarrow="block"/>
                      <v:path arrowok="t" o:connecttype="custom" o:connectlocs="517525,0;0,0" o:connectangles="0,0"/>
                    </v:shape>
                  </w:pict>
                </mc:Fallback>
              </mc:AlternateContent>
            </w:r>
            <w:r w:rsidR="00715FA9" w:rsidRPr="00CC47E7">
              <w:rPr>
                <w:noProof/>
                <w:lang w:val="en-IE" w:eastAsia="en-IE"/>
              </w:rPr>
              <mc:AlternateContent>
                <mc:Choice Requires="wps">
                  <w:drawing>
                    <wp:anchor distT="0" distB="0" distL="114300" distR="114300" simplePos="0" relativeHeight="251674624" behindDoc="0" locked="0" layoutInCell="1" allowOverlap="1" wp14:anchorId="469CDCBA" wp14:editId="0ACC9F6B">
                      <wp:simplePos x="0" y="0"/>
                      <wp:positionH relativeFrom="column">
                        <wp:posOffset>1484630</wp:posOffset>
                      </wp:positionH>
                      <wp:positionV relativeFrom="paragraph">
                        <wp:posOffset>3649345</wp:posOffset>
                      </wp:positionV>
                      <wp:extent cx="771525" cy="9525"/>
                      <wp:effectExtent l="8255" t="48895" r="20320" b="55880"/>
                      <wp:wrapNone/>
                      <wp:docPr id="12" name="Vrije v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9525"/>
                              </a:xfrm>
                              <a:custGeom>
                                <a:avLst/>
                                <a:gdLst>
                                  <a:gd name="T0" fmla="*/ 0 w 1215"/>
                                  <a:gd name="T1" fmla="*/ 0 h 15"/>
                                  <a:gd name="T2" fmla="*/ 1215 w 1215"/>
                                  <a:gd name="T3" fmla="*/ 15 h 15"/>
                                </a:gdLst>
                                <a:ahLst/>
                                <a:cxnLst>
                                  <a:cxn ang="0">
                                    <a:pos x="T0" y="T1"/>
                                  </a:cxn>
                                  <a:cxn ang="0">
                                    <a:pos x="T2" y="T3"/>
                                  </a:cxn>
                                </a:cxnLst>
                                <a:rect l="0" t="0" r="r" b="b"/>
                                <a:pathLst>
                                  <a:path w="1215" h="15">
                                    <a:moveTo>
                                      <a:pt x="0" y="0"/>
                                    </a:moveTo>
                                    <a:lnTo>
                                      <a:pt x="1215" y="15"/>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B2BBCC9" id="Vrije vorm 34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" filled="f">
                      <v:stroke endarrow="block"/>
                      <v:path arrowok="t" o:connecttype="custom" o:connectlocs="0,0;771525,9525" o:connectangles="0,0"/>
                    </v:polyline>
                  </w:pict>
                </mc:Fallback>
              </mc:AlternateContent>
            </w:r>
            <w:r w:rsidR="00715FA9" w:rsidRPr="00CC47E7">
              <w:rPr>
                <w:noProof/>
                <w:lang w:val="en-IE" w:eastAsia="en-IE"/>
              </w:rPr>
              <mc:AlternateContent>
                <mc:Choice Requires="wps">
                  <w:drawing>
                    <wp:anchor distT="0" distB="0" distL="114300" distR="114300" simplePos="0" relativeHeight="251665408" behindDoc="0" locked="0" layoutInCell="1" allowOverlap="1" wp14:anchorId="670C8929" wp14:editId="51BCF59D">
                      <wp:simplePos x="0" y="0"/>
                      <wp:positionH relativeFrom="column">
                        <wp:posOffset>293370</wp:posOffset>
                      </wp:positionH>
                      <wp:positionV relativeFrom="paragraph">
                        <wp:posOffset>4567555</wp:posOffset>
                      </wp:positionV>
                      <wp:extent cx="1309370" cy="754380"/>
                      <wp:effectExtent l="7620" t="5080" r="6985" b="12065"/>
                      <wp:wrapNone/>
                      <wp:docPr id="344" name="Stroomdiagram: Proces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754380"/>
                              </a:xfrm>
                              <a:prstGeom prst="flowChartProcess">
                                <a:avLst/>
                              </a:prstGeom>
                              <a:solidFill>
                                <a:srgbClr val="FFFFFF"/>
                              </a:solidFill>
                              <a:ln w="9525">
                                <a:solidFill>
                                  <a:srgbClr val="000000"/>
                                </a:solidFill>
                                <a:miter lim="800000"/>
                                <a:headEnd/>
                                <a:tailEnd/>
                              </a:ln>
                            </wps:spPr>
                            <wps:txbx>
                              <w:txbxContent>
                                <w:p w14:paraId="31ED24BA" w14:textId="77777777" w:rsidR="00B458E9" w:rsidRPr="0091172B" w:rsidRDefault="00B458E9" w:rsidP="00715FA9">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C8929" id="Stroomdiagram: Proces 344" o:spid="_x0000_s1033" type="#_x0000_t109" style="position:absolute;margin-left:23.1pt;margin-top:359.65pt;width:103.1pt;height:5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">
                      <v:textbox>
                        <w:txbxContent>
                          <w:p w14:paraId="31ED24BA" w14:textId="77777777" w:rsidR="00B458E9" w:rsidRPr="0091172B" w:rsidRDefault="00B458E9" w:rsidP="00715FA9">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62336" behindDoc="0" locked="0" layoutInCell="1" allowOverlap="1" wp14:anchorId="47D67CD9" wp14:editId="0A80734B">
                      <wp:simplePos x="0" y="0"/>
                      <wp:positionH relativeFrom="column">
                        <wp:align>center</wp:align>
                      </wp:positionH>
                      <wp:positionV relativeFrom="paragraph">
                        <wp:posOffset>1159510</wp:posOffset>
                      </wp:positionV>
                      <wp:extent cx="914400" cy="571500"/>
                      <wp:effectExtent l="9525" t="6985" r="9525" b="12065"/>
                      <wp:wrapNone/>
                      <wp:docPr id="338" name="Stroomdiagram: Proc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28119C16" w14:textId="77777777" w:rsidR="00B458E9" w:rsidRPr="000936A0" w:rsidRDefault="00B458E9" w:rsidP="00715FA9">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67CD9" id="Stroomdiagram: Proces 338" o:spid="_x0000_s1034" type="#_x0000_t109" style="position:absolute;margin-left:0;margin-top:91.3pt;width:1in;height:4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">
                      <v:textbox>
                        <w:txbxContent>
                          <w:p w14:paraId="28119C16" w14:textId="77777777" w:rsidR="00B458E9" w:rsidRPr="000936A0" w:rsidRDefault="00B458E9" w:rsidP="00715FA9">
                            <w:pPr>
                              <w:jc w:val="center"/>
                              <w:rPr>
                                <w:sz w:val="20"/>
                                <w:szCs w:val="20"/>
                              </w:rPr>
                            </w:pPr>
                            <w:r w:rsidRPr="000936A0">
                              <w:rPr>
                                <w:sz w:val="20"/>
                                <w:szCs w:val="20"/>
                              </w:rPr>
                              <w:t>Review Proposal</w:t>
                            </w:r>
                          </w:p>
                        </w:txbxContent>
                      </v:textbox>
                    </v:shape>
                  </w:pict>
                </mc:Fallback>
              </mc:AlternateContent>
            </w:r>
          </w:p>
        </w:tc>
        <w:tc>
          <w:tcPr>
            <w:tcW w:w="3067" w:type="dxa"/>
          </w:tcPr>
          <w:p w14:paraId="038EA929" w14:textId="77777777" w:rsidR="00715FA9" w:rsidRPr="00CC47E7" w:rsidRDefault="00E66575" w:rsidP="00715FA9">
            <w:r w:rsidRPr="00CC47E7">
              <w:rPr>
                <w:noProof/>
                <w:lang w:val="en-IE" w:eastAsia="en-IE"/>
              </w:rPr>
              <mc:AlternateContent>
                <mc:Choice Requires="wps">
                  <w:drawing>
                    <wp:anchor distT="0" distB="0" distL="114300" distR="114300" simplePos="0" relativeHeight="251668480" behindDoc="0" locked="0" layoutInCell="1" allowOverlap="1" wp14:anchorId="4CF75D7A" wp14:editId="77C5DB4F">
                      <wp:simplePos x="0" y="0"/>
                      <wp:positionH relativeFrom="column">
                        <wp:posOffset>742854</wp:posOffset>
                      </wp:positionH>
                      <wp:positionV relativeFrom="paragraph">
                        <wp:posOffset>5784215</wp:posOffset>
                      </wp:positionV>
                      <wp:extent cx="223284" cy="351155"/>
                      <wp:effectExtent l="0" t="0" r="5715" b="4445"/>
                      <wp:wrapNone/>
                      <wp:docPr id="332" name="Tekstvak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84"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5275A" w14:textId="77777777" w:rsidR="00B458E9" w:rsidRPr="0074209E" w:rsidRDefault="00B458E9" w:rsidP="00715FA9">
                                  <w:pPr>
                                    <w:rPr>
                                      <w:b/>
                                      <w:bCs/>
                                      <w:sz w:val="44"/>
                                      <w:szCs w:val="44"/>
                                    </w:rPr>
                                  </w:pPr>
                                  <w:r w:rsidRPr="0074209E">
                                    <w:rPr>
                                      <w:b/>
                                      <w:bCs/>
                                      <w:sz w:val="44"/>
                                      <w:szCs w:val="4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75D7A" id="Tekstvak 332" o:spid="_x0000_s1035" type="#_x0000_t202" style="position:absolute;margin-left:58.5pt;margin-top:455.45pt;width:17.6pt;height:2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" filled="f" stroked="f">
                      <v:textbox inset="0,0,0,0">
                        <w:txbxContent>
                          <w:p w14:paraId="2A35275A" w14:textId="77777777" w:rsidR="00B458E9" w:rsidRPr="0074209E" w:rsidRDefault="00B458E9" w:rsidP="00715FA9">
                            <w:pPr>
                              <w:rPr>
                                <w:b/>
                                <w:bCs/>
                                <w:sz w:val="44"/>
                                <w:szCs w:val="44"/>
                              </w:rPr>
                            </w:pPr>
                            <w:r w:rsidRPr="0074209E">
                              <w:rPr>
                                <w:b/>
                                <w:bCs/>
                                <w:sz w:val="44"/>
                                <w:szCs w:val="44"/>
                              </w:rPr>
                              <w:t>A</w:t>
                            </w:r>
                          </w:p>
                        </w:txbxContent>
                      </v:textbox>
                    </v:shape>
                  </w:pict>
                </mc:Fallback>
              </mc:AlternateContent>
            </w:r>
            <w:r w:rsidRPr="00CC47E7">
              <w:rPr>
                <w:noProof/>
                <w:lang w:val="en-IE" w:eastAsia="en-IE"/>
              </w:rPr>
              <mc:AlternateContent>
                <mc:Choice Requires="wps">
                  <w:drawing>
                    <wp:anchor distT="0" distB="0" distL="114300" distR="114300" simplePos="0" relativeHeight="251678720" behindDoc="0" locked="0" layoutInCell="1" allowOverlap="1" wp14:anchorId="7CD3AB48" wp14:editId="182BB99F">
                      <wp:simplePos x="0" y="0"/>
                      <wp:positionH relativeFrom="column">
                        <wp:posOffset>455871</wp:posOffset>
                      </wp:positionH>
                      <wp:positionV relativeFrom="paragraph">
                        <wp:posOffset>5358927</wp:posOffset>
                      </wp:positionV>
                      <wp:extent cx="342900" cy="159488"/>
                      <wp:effectExtent l="0" t="0" r="12700" b="0"/>
                      <wp:wrapNone/>
                      <wp:docPr id="337" name="Tekstvak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9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733CA6" w14:textId="77777777" w:rsidR="00B458E9" w:rsidRDefault="00B458E9" w:rsidP="00715FA9">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3AB48" id="Tekstvak 337" o:spid="_x0000_s1036" type="#_x0000_t202" style="position:absolute;margin-left:35.9pt;margin-top:421.95pt;width:27pt;height:1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" stroked="f">
                      <v:textbox inset="0,0,0,0">
                        <w:txbxContent>
                          <w:p w14:paraId="56733CA6" w14:textId="77777777" w:rsidR="00B458E9" w:rsidRDefault="00B458E9" w:rsidP="00715FA9">
                            <w:pPr>
                              <w:jc w:val="center"/>
                            </w:pPr>
                            <w:r>
                              <w:t>Yes</w:t>
                            </w:r>
                          </w:p>
                        </w:txbxContent>
                      </v:textbox>
                    </v:shape>
                  </w:pict>
                </mc:Fallback>
              </mc:AlternateContent>
            </w:r>
            <w:r w:rsidRPr="00CC47E7">
              <w:rPr>
                <w:noProof/>
                <w:lang w:val="en-IE" w:eastAsia="en-IE"/>
              </w:rPr>
              <mc:AlternateContent>
                <mc:Choice Requires="wps">
                  <w:drawing>
                    <wp:anchor distT="0" distB="0" distL="114300" distR="114300" simplePos="0" relativeHeight="251679744" behindDoc="0" locked="0" layoutInCell="1" allowOverlap="1" wp14:anchorId="0E1D12D6" wp14:editId="29997F06">
                      <wp:simplePos x="0" y="0"/>
                      <wp:positionH relativeFrom="column">
                        <wp:posOffset>-17795</wp:posOffset>
                      </wp:positionH>
                      <wp:positionV relativeFrom="paragraph">
                        <wp:posOffset>4720989</wp:posOffset>
                      </wp:positionV>
                      <wp:extent cx="231775" cy="148856"/>
                      <wp:effectExtent l="0" t="0" r="0" b="3810"/>
                      <wp:wrapNone/>
                      <wp:docPr id="347" name="Tekstvak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DC18B" w14:textId="77777777" w:rsidR="00B458E9" w:rsidRDefault="00B458E9" w:rsidP="00715FA9">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D12D6" id="Tekstvak 347" o:spid="_x0000_s1037" type="#_x0000_t202" style="position:absolute;margin-left:-1.4pt;margin-top:371.75pt;width:18.25pt;height:11.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" stroked="f">
                      <v:textbox inset="0,0,0,0">
                        <w:txbxContent>
                          <w:p w14:paraId="49FDC18B" w14:textId="77777777" w:rsidR="00B458E9" w:rsidRDefault="00B458E9" w:rsidP="00715FA9">
                            <w:pPr>
                              <w:jc w:val="center"/>
                            </w:pPr>
                            <w:r w:rsidRPr="0074209E">
                              <w:t>No</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76672" behindDoc="0" locked="0" layoutInCell="1" allowOverlap="1" wp14:anchorId="5511B847" wp14:editId="23D7588E">
                      <wp:simplePos x="0" y="0"/>
                      <wp:positionH relativeFrom="column">
                        <wp:posOffset>855345</wp:posOffset>
                      </wp:positionH>
                      <wp:positionV relativeFrom="paragraph">
                        <wp:posOffset>5259070</wp:posOffset>
                      </wp:positionV>
                      <wp:extent cx="0" cy="457200"/>
                      <wp:effectExtent l="55245" t="10795" r="59055" b="17780"/>
                      <wp:wrapNone/>
                      <wp:docPr id="336" name="Rechte verbindingslijn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F89C6" id="Rechte verbindingslijn 33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5pt,414.1pt" to="67.35pt,4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5wS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w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">
                      <v:stroke endarrow="block"/>
                    </v:line>
                  </w:pict>
                </mc:Fallback>
              </mc:AlternateContent>
            </w:r>
            <w:r w:rsidR="00715FA9" w:rsidRPr="00CC47E7">
              <w:rPr>
                <w:noProof/>
                <w:lang w:val="en-IE" w:eastAsia="en-IE"/>
              </w:rPr>
              <mc:AlternateContent>
                <mc:Choice Requires="wps">
                  <w:drawing>
                    <wp:anchor distT="0" distB="0" distL="114300" distR="114300" simplePos="0" relativeHeight="251675648" behindDoc="0" locked="0" layoutInCell="1" allowOverlap="1" wp14:anchorId="176D147C" wp14:editId="4EB784CE">
                      <wp:simplePos x="0" y="0"/>
                      <wp:positionH relativeFrom="column">
                        <wp:posOffset>847725</wp:posOffset>
                      </wp:positionH>
                      <wp:positionV relativeFrom="paragraph">
                        <wp:posOffset>4000500</wp:posOffset>
                      </wp:positionV>
                      <wp:extent cx="0" cy="571500"/>
                      <wp:effectExtent l="57150" t="9525" r="57150" b="19050"/>
                      <wp:wrapNone/>
                      <wp:docPr id="335" name="Rechte verbindingslijn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E7928" id="Rechte verbindingslijn 33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315pt" to="66.7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">
                      <v:stroke endarrow="block"/>
                    </v:line>
                  </w:pict>
                </mc:Fallback>
              </mc:AlternateContent>
            </w:r>
            <w:r w:rsidR="00715FA9" w:rsidRPr="00CC47E7">
              <w:rPr>
                <w:noProof/>
                <w:lang w:val="en-IE" w:eastAsia="en-IE"/>
              </w:rPr>
              <mc:AlternateContent>
                <mc:Choice Requires="wps">
                  <w:drawing>
                    <wp:anchor distT="0" distB="0" distL="114300" distR="114300" simplePos="0" relativeHeight="251664384" behindDoc="0" locked="0" layoutInCell="1" allowOverlap="1" wp14:anchorId="716EAFAB" wp14:editId="3E563559">
                      <wp:simplePos x="0" y="0"/>
                      <wp:positionH relativeFrom="column">
                        <wp:posOffset>398145</wp:posOffset>
                      </wp:positionH>
                      <wp:positionV relativeFrom="paragraph">
                        <wp:posOffset>3310255</wp:posOffset>
                      </wp:positionV>
                      <wp:extent cx="1028700" cy="691515"/>
                      <wp:effectExtent l="7620" t="5080" r="11430" b="8255"/>
                      <wp:wrapNone/>
                      <wp:docPr id="334" name="Stroomdiagram: Proces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1515"/>
                              </a:xfrm>
                              <a:prstGeom prst="flowChartProcess">
                                <a:avLst/>
                              </a:prstGeom>
                              <a:solidFill>
                                <a:srgbClr val="FFFFFF"/>
                              </a:solidFill>
                              <a:ln w="9525">
                                <a:solidFill>
                                  <a:srgbClr val="000000"/>
                                </a:solidFill>
                                <a:miter lim="800000"/>
                                <a:headEnd/>
                                <a:tailEnd/>
                              </a:ln>
                            </wps:spPr>
                            <wps:txbx>
                              <w:txbxContent>
                                <w:p w14:paraId="651CF153" w14:textId="77777777" w:rsidR="00B458E9" w:rsidRDefault="00B458E9" w:rsidP="00715FA9">
                                  <w:pPr>
                                    <w:jc w:val="center"/>
                                    <w:rPr>
                                      <w:sz w:val="20"/>
                                      <w:szCs w:val="20"/>
                                    </w:rPr>
                                  </w:pPr>
                                </w:p>
                                <w:p w14:paraId="2262F736" w14:textId="77777777" w:rsidR="00B458E9" w:rsidRPr="000936A0" w:rsidRDefault="00B458E9" w:rsidP="00715FA9">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EAFAB" id="Stroomdiagram: Proces 334" o:spid="_x0000_s1038" type="#_x0000_t109" style="position:absolute;margin-left:31.35pt;margin-top:260.65pt;width:81pt;height:5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">
                      <v:textbox>
                        <w:txbxContent>
                          <w:p w14:paraId="651CF153" w14:textId="77777777" w:rsidR="00B458E9" w:rsidRDefault="00B458E9" w:rsidP="00715FA9">
                            <w:pPr>
                              <w:jc w:val="center"/>
                              <w:rPr>
                                <w:sz w:val="20"/>
                                <w:szCs w:val="20"/>
                              </w:rPr>
                            </w:pPr>
                          </w:p>
                          <w:p w14:paraId="2262F736" w14:textId="77777777" w:rsidR="00B458E9" w:rsidRPr="000936A0" w:rsidRDefault="00B458E9" w:rsidP="00715FA9">
                            <w:pPr>
                              <w:jc w:val="center"/>
                              <w:rPr>
                                <w:sz w:val="20"/>
                                <w:szCs w:val="20"/>
                              </w:rPr>
                            </w:pPr>
                            <w:r w:rsidRPr="000936A0">
                              <w:rPr>
                                <w:sz w:val="20"/>
                                <w:szCs w:val="20"/>
                              </w:rPr>
                              <w:t>Review Proposal</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66432" behindDoc="0" locked="0" layoutInCell="1" allowOverlap="1" wp14:anchorId="0C49657C" wp14:editId="091F874D">
                      <wp:simplePos x="0" y="0"/>
                      <wp:positionH relativeFrom="column">
                        <wp:posOffset>283845</wp:posOffset>
                      </wp:positionH>
                      <wp:positionV relativeFrom="paragraph">
                        <wp:posOffset>4573270</wp:posOffset>
                      </wp:positionV>
                      <wp:extent cx="1143000" cy="685800"/>
                      <wp:effectExtent l="17145" t="10795" r="20955" b="17780"/>
                      <wp:wrapNone/>
                      <wp:docPr id="333" name="Stroomdiagram: Beslissing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65F0BD49" w14:textId="77777777" w:rsidR="00B458E9" w:rsidRPr="0074209E" w:rsidRDefault="00B458E9" w:rsidP="00715FA9">
                                  <w:pPr>
                                    <w:jc w:val="center"/>
                                    <w:rPr>
                                      <w:sz w:val="20"/>
                                      <w:szCs w:val="20"/>
                                    </w:rPr>
                                  </w:pPr>
                                  <w:r w:rsidRPr="0074209E">
                                    <w:rPr>
                                      <w:sz w:val="20"/>
                                      <w:szCs w:val="20"/>
                                    </w:rPr>
                                    <w:t>Proposal</w:t>
                                  </w:r>
                                </w:p>
                                <w:p w14:paraId="5F9A95C0" w14:textId="77777777" w:rsidR="00B458E9" w:rsidRPr="0074209E" w:rsidRDefault="00B458E9" w:rsidP="00715FA9">
                                  <w:pPr>
                                    <w:jc w:val="center"/>
                                    <w:rPr>
                                      <w:sz w:val="20"/>
                                      <w:szCs w:val="20"/>
                                    </w:rPr>
                                  </w:pPr>
                                  <w:r w:rsidRPr="0074209E">
                                    <w:rPr>
                                      <w:sz w:val="20"/>
                                      <w:szCs w:val="20"/>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9657C" id="Stroomdiagram: Beslissing 333" o:spid="_x0000_s1039" type="#_x0000_t110" style="position:absolute;margin-left:22.35pt;margin-top:360.1pt;width:90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">
                      <v:textbox inset="0,0,0,0">
                        <w:txbxContent>
                          <w:p w14:paraId="65F0BD49" w14:textId="77777777" w:rsidR="00B458E9" w:rsidRPr="0074209E" w:rsidRDefault="00B458E9" w:rsidP="00715FA9">
                            <w:pPr>
                              <w:jc w:val="center"/>
                              <w:rPr>
                                <w:sz w:val="20"/>
                                <w:szCs w:val="20"/>
                              </w:rPr>
                            </w:pPr>
                            <w:r w:rsidRPr="0074209E">
                              <w:rPr>
                                <w:sz w:val="20"/>
                                <w:szCs w:val="20"/>
                              </w:rPr>
                              <w:t>Proposal</w:t>
                            </w:r>
                          </w:p>
                          <w:p w14:paraId="5F9A95C0" w14:textId="77777777" w:rsidR="00B458E9" w:rsidRPr="0074209E" w:rsidRDefault="00B458E9" w:rsidP="00715FA9">
                            <w:pPr>
                              <w:jc w:val="center"/>
                              <w:rPr>
                                <w:sz w:val="20"/>
                                <w:szCs w:val="20"/>
                              </w:rPr>
                            </w:pPr>
                            <w:r w:rsidRPr="0074209E">
                              <w:rPr>
                                <w:sz w:val="20"/>
                                <w:szCs w:val="20"/>
                              </w:rPr>
                              <w:t>Complete</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67456" behindDoc="0" locked="0" layoutInCell="1" allowOverlap="1" wp14:anchorId="065209EE" wp14:editId="1453AF3A">
                      <wp:simplePos x="0" y="0"/>
                      <wp:positionH relativeFrom="column">
                        <wp:posOffset>512445</wp:posOffset>
                      </wp:positionH>
                      <wp:positionV relativeFrom="paragraph">
                        <wp:posOffset>5716270</wp:posOffset>
                      </wp:positionV>
                      <wp:extent cx="676275" cy="565785"/>
                      <wp:effectExtent l="7620" t="10795" r="11430" b="13970"/>
                      <wp:wrapNone/>
                      <wp:docPr id="331" name="Ova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565785"/>
                              </a:xfrm>
                              <a:prstGeom prst="ellipse">
                                <a:avLst/>
                              </a:prstGeom>
                              <a:solidFill>
                                <a:srgbClr val="FFFFFF"/>
                              </a:solidFill>
                              <a:ln w="9525">
                                <a:solidFill>
                                  <a:srgbClr val="000000"/>
                                </a:solidFill>
                                <a:round/>
                                <a:headEnd/>
                                <a:tailEnd/>
                              </a:ln>
                            </wps:spPr>
                            <wps:txbx>
                              <w:txbxContent>
                                <w:p w14:paraId="0327E7ED" w14:textId="77777777" w:rsidR="00B458E9" w:rsidRPr="00BA22A7" w:rsidRDefault="00B458E9" w:rsidP="00715FA9">
                                  <w:pPr>
                                    <w:rPr>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5209EE" id="Ovaal 331" o:spid="_x0000_s1040" style="position:absolute;margin-left:40.35pt;margin-top:450.1pt;width:53.25pt;height:4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">
                      <v:textbox>
                        <w:txbxContent>
                          <w:p w14:paraId="0327E7ED" w14:textId="77777777" w:rsidR="00B458E9" w:rsidRPr="00BA22A7" w:rsidRDefault="00B458E9" w:rsidP="00715FA9">
                            <w:pPr>
                              <w:rPr>
                                <w:sz w:val="36"/>
                                <w:szCs w:val="36"/>
                              </w:rPr>
                            </w:pPr>
                          </w:p>
                        </w:txbxContent>
                      </v:textbox>
                    </v:oval>
                  </w:pict>
                </mc:Fallback>
              </mc:AlternateContent>
            </w:r>
          </w:p>
        </w:tc>
      </w:tr>
    </w:tbl>
    <w:p w14:paraId="6F025741" w14:textId="77777777" w:rsidR="00715FA9" w:rsidRPr="00CC47E7" w:rsidRDefault="00715FA9" w:rsidP="006173EB">
      <w:pPr>
        <w:pStyle w:val="Figurecaption"/>
        <w:jc w:val="center"/>
      </w:pPr>
      <w:bookmarkStart w:id="205" w:name="_Toc367873256"/>
      <w:bookmarkStart w:id="206" w:name="_Toc433791308"/>
      <w:bookmarkStart w:id="207" w:name="_Toc449949818"/>
      <w:r w:rsidRPr="00CC47E7">
        <w:t>Processing of Proposals</w:t>
      </w:r>
      <w:bookmarkEnd w:id="205"/>
      <w:bookmarkEnd w:id="206"/>
      <w:bookmarkEnd w:id="207"/>
    </w:p>
    <w:p w14:paraId="47DA4A94" w14:textId="77777777" w:rsidR="00715FA9" w:rsidRPr="00CC47E7" w:rsidRDefault="00715FA9" w:rsidP="00715FA9"/>
    <w:p w14:paraId="1C6BF43F" w14:textId="77777777" w:rsidR="00715FA9" w:rsidRPr="00CC47E7" w:rsidRDefault="00715FA9" w:rsidP="00715FA9"/>
    <w:p w14:paraId="7485DE9D" w14:textId="77777777" w:rsidR="00715FA9" w:rsidRPr="00CC47E7" w:rsidRDefault="00715FA9" w:rsidP="00715FA9"/>
    <w:p w14:paraId="4EBA230C" w14:textId="77777777" w:rsidR="00715FA9" w:rsidRPr="00CC47E7" w:rsidRDefault="00715FA9" w:rsidP="00715FA9"/>
    <w:p w14:paraId="55DF607F" w14:textId="77777777" w:rsidR="00715FA9" w:rsidRPr="00CC47E7" w:rsidRDefault="00715FA9" w:rsidP="00715FA9"/>
    <w:p w14:paraId="7585B982" w14:textId="77777777" w:rsidR="00715FA9" w:rsidRPr="00CC47E7" w:rsidRDefault="00715FA9" w:rsidP="00715FA9"/>
    <w:p w14:paraId="262A941C" w14:textId="77777777" w:rsidR="00715FA9" w:rsidRPr="00CC47E7" w:rsidRDefault="00715FA9" w:rsidP="00715FA9"/>
    <w:p w14:paraId="4A80AE98" w14:textId="77777777" w:rsidR="00715FA9" w:rsidRPr="00CC47E7" w:rsidRDefault="00D955AE" w:rsidP="0004482E">
      <w:pPr>
        <w:pStyle w:val="Heading1"/>
        <w:keepLines w:val="0"/>
        <w:numPr>
          <w:ilvl w:val="0"/>
          <w:numId w:val="24"/>
        </w:numPr>
        <w:spacing w:after="240" w:line="240" w:lineRule="auto"/>
      </w:pPr>
      <w:bookmarkStart w:id="208" w:name="_Toc216674854"/>
      <w:bookmarkStart w:id="209" w:name="_Toc367953609"/>
      <w:bookmarkStart w:id="210" w:name="_Toc433800392"/>
      <w:bookmarkStart w:id="211" w:name="_Toc449949810"/>
      <w:r w:rsidRPr="00CC47E7">
        <w:rPr>
          <w:caps w:val="0"/>
        </w:rPr>
        <w:lastRenderedPageBreak/>
        <w:t>GLOSSARY / DEFINITIONS / ACRONYMS</w:t>
      </w:r>
      <w:bookmarkEnd w:id="208"/>
      <w:bookmarkEnd w:id="209"/>
      <w:bookmarkEnd w:id="210"/>
      <w:bookmarkEnd w:id="211"/>
    </w:p>
    <w:p w14:paraId="45B6CE71" w14:textId="77777777" w:rsidR="00A8208A" w:rsidRPr="00CC47E7" w:rsidRDefault="00A8208A" w:rsidP="00A8208A">
      <w:pPr>
        <w:pStyle w:val="Heading1separatationline"/>
      </w:pPr>
    </w:p>
    <w:p w14:paraId="111A9AFF" w14:textId="0408B718" w:rsidR="00715FA9" w:rsidRPr="00CC47E7" w:rsidRDefault="00715FA9" w:rsidP="00715FA9">
      <w:pPr>
        <w:pStyle w:val="BodyText"/>
        <w:rPr>
          <w:lang w:eastAsia="de-DE"/>
        </w:rPr>
      </w:pPr>
      <w:r w:rsidRPr="00CC47E7">
        <w:rPr>
          <w:lang w:eastAsia="de-DE"/>
        </w:rPr>
        <w:t xml:space="preserve">Definitions and acronyms shall be in accordance with IHO S-100 and S-99 where appropriate.  IALA-specific definitions and acronyms </w:t>
      </w:r>
      <w:proofErr w:type="gramStart"/>
      <w:r w:rsidRPr="00CC47E7">
        <w:rPr>
          <w:lang w:eastAsia="de-DE"/>
        </w:rPr>
        <w:t xml:space="preserve">are </w:t>
      </w:r>
      <w:r w:rsidR="00801D52">
        <w:rPr>
          <w:lang w:eastAsia="de-DE"/>
        </w:rPr>
        <w:t>shown</w:t>
      </w:r>
      <w:proofErr w:type="gramEnd"/>
      <w:r w:rsidRPr="00CC47E7">
        <w:rPr>
          <w:lang w:eastAsia="de-DE"/>
        </w:rPr>
        <w:t xml:space="preserve"> below.</w:t>
      </w:r>
    </w:p>
    <w:p w14:paraId="44B8E93A"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12" w:name="_Toc216674855"/>
      <w:bookmarkStart w:id="213" w:name="_Toc367953610"/>
      <w:bookmarkStart w:id="214" w:name="_Toc433800393"/>
      <w:bookmarkStart w:id="215" w:name="_Toc449949811"/>
      <w:r w:rsidRPr="00CC47E7">
        <w:t>Glossary / Definitions</w:t>
      </w:r>
      <w:bookmarkEnd w:id="212"/>
      <w:bookmarkEnd w:id="213"/>
      <w:bookmarkEnd w:id="214"/>
      <w:bookmarkEnd w:id="215"/>
    </w:p>
    <w:p w14:paraId="04D81F94" w14:textId="77777777" w:rsidR="00A8208A" w:rsidRPr="00CC47E7" w:rsidRDefault="00A8208A" w:rsidP="00A8208A">
      <w:pPr>
        <w:pStyle w:val="Heading2separationline"/>
      </w:pPr>
    </w:p>
    <w:p w14:paraId="72402B82" w14:textId="77777777" w:rsidR="00715FA9" w:rsidRPr="00CC47E7" w:rsidRDefault="00715FA9" w:rsidP="00715FA9">
      <w:pPr>
        <w:pStyle w:val="Bullet2"/>
        <w:numPr>
          <w:ilvl w:val="0"/>
          <w:numId w:val="0"/>
        </w:numPr>
      </w:pPr>
      <w:r w:rsidRPr="00CC47E7">
        <w:t>Field: A specific area within the IALA Domain.</w:t>
      </w:r>
    </w:p>
    <w:p w14:paraId="22D203A7"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16" w:name="_Toc216674856"/>
      <w:bookmarkStart w:id="217" w:name="_Toc367953611"/>
      <w:bookmarkStart w:id="218" w:name="_Toc433800394"/>
      <w:bookmarkStart w:id="219" w:name="_Toc449949812"/>
      <w:r w:rsidRPr="00CC47E7">
        <w:t>Acronyms</w:t>
      </w:r>
      <w:bookmarkEnd w:id="216"/>
      <w:bookmarkEnd w:id="217"/>
      <w:bookmarkEnd w:id="218"/>
      <w:bookmarkEnd w:id="219"/>
    </w:p>
    <w:p w14:paraId="6DE2E705" w14:textId="77777777" w:rsidR="00A8208A" w:rsidRPr="00CC47E7" w:rsidRDefault="00A8208A" w:rsidP="00A8208A">
      <w:pPr>
        <w:pStyle w:val="Heading2separationline"/>
      </w:pPr>
    </w:p>
    <w:p w14:paraId="34C5A45A" w14:textId="77777777" w:rsidR="00715FA9" w:rsidRPr="00CC47E7" w:rsidRDefault="00715FA9" w:rsidP="00A8208A">
      <w:pPr>
        <w:pStyle w:val="Acronym"/>
      </w:pPr>
      <w:r w:rsidRPr="00CC47E7">
        <w:t>AtoN</w:t>
      </w:r>
      <w:r w:rsidRPr="00CC47E7">
        <w:tab/>
        <w:t>Aid(s) to Navigation</w:t>
      </w:r>
    </w:p>
    <w:p w14:paraId="1D3EDC27" w14:textId="77777777" w:rsidR="00715FA9" w:rsidRPr="00CC47E7" w:rsidRDefault="00715FA9" w:rsidP="00A8208A">
      <w:pPr>
        <w:pStyle w:val="Acronym"/>
      </w:pPr>
      <w:r w:rsidRPr="00CC47E7">
        <w:t>CMDS</w:t>
      </w:r>
      <w:r w:rsidRPr="00CC47E7">
        <w:tab/>
        <w:t>Common Maritime Data Structure</w:t>
      </w:r>
    </w:p>
    <w:p w14:paraId="0F907446" w14:textId="77777777" w:rsidR="00715FA9" w:rsidRPr="00CC47E7" w:rsidRDefault="00715FA9" w:rsidP="00A8208A">
      <w:pPr>
        <w:pStyle w:val="Acronym"/>
      </w:pPr>
      <w:r w:rsidRPr="00CC47E7">
        <w:t>ENC</w:t>
      </w:r>
      <w:r w:rsidRPr="00CC47E7">
        <w:tab/>
        <w:t>Electronic Nautical Chart</w:t>
      </w:r>
    </w:p>
    <w:p w14:paraId="33C96C6F" w14:textId="77777777" w:rsidR="00715FA9" w:rsidRPr="00CC47E7" w:rsidRDefault="00715FA9" w:rsidP="00A8208A">
      <w:pPr>
        <w:pStyle w:val="Acronym"/>
      </w:pPr>
      <w:r w:rsidRPr="00CC47E7">
        <w:t>HDM</w:t>
      </w:r>
      <w:r w:rsidRPr="00CC47E7">
        <w:tab/>
        <w:t>Harmonised Data Model</w:t>
      </w:r>
    </w:p>
    <w:p w14:paraId="5151B158" w14:textId="77777777" w:rsidR="00715FA9" w:rsidRPr="00CC47E7" w:rsidRDefault="00715FA9" w:rsidP="00A8208A">
      <w:pPr>
        <w:pStyle w:val="Acronym"/>
      </w:pPr>
      <w:r w:rsidRPr="00CC47E7">
        <w:t>HGDM</w:t>
      </w:r>
      <w:r w:rsidRPr="00CC47E7">
        <w:tab/>
        <w:t>Harmonization Group on Data Modelling</w:t>
      </w:r>
      <w:r w:rsidR="00721065" w:rsidRPr="00CC47E7">
        <w:t xml:space="preserve"> (IMO/IHO)</w:t>
      </w:r>
    </w:p>
    <w:p w14:paraId="460D60B3" w14:textId="77777777" w:rsidR="00715FA9" w:rsidRPr="00CC47E7" w:rsidRDefault="00715FA9" w:rsidP="00A8208A">
      <w:pPr>
        <w:pStyle w:val="Acronym"/>
      </w:pPr>
      <w:r w:rsidRPr="00CC47E7">
        <w:t>IALA</w:t>
      </w:r>
      <w:r w:rsidRPr="00CC47E7">
        <w:tab/>
        <w:t>International Association of Marine Aids to Navigation and Lighthouse Authorities</w:t>
      </w:r>
    </w:p>
    <w:p w14:paraId="0A4383CE" w14:textId="77777777" w:rsidR="00715FA9" w:rsidRPr="00CC47E7" w:rsidRDefault="00715FA9" w:rsidP="00A8208A">
      <w:pPr>
        <w:pStyle w:val="Acronym"/>
      </w:pPr>
      <w:r w:rsidRPr="00CC47E7">
        <w:t>IHO</w:t>
      </w:r>
      <w:r w:rsidRPr="00CC47E7">
        <w:tab/>
        <w:t>International Hydrographic Organisation</w:t>
      </w:r>
    </w:p>
    <w:p w14:paraId="5B2421F8" w14:textId="77777777" w:rsidR="00715FA9" w:rsidRPr="00CC47E7" w:rsidRDefault="00715FA9" w:rsidP="00A8208A">
      <w:pPr>
        <w:pStyle w:val="Acronym"/>
      </w:pPr>
      <w:r w:rsidRPr="00CC47E7">
        <w:t>IMO</w:t>
      </w:r>
      <w:r w:rsidRPr="00CC47E7">
        <w:tab/>
        <w:t>International Maritime Organisation</w:t>
      </w:r>
    </w:p>
    <w:p w14:paraId="14380069" w14:textId="77777777" w:rsidR="00715FA9" w:rsidRPr="00CC47E7" w:rsidRDefault="00715FA9" w:rsidP="00A8208A">
      <w:pPr>
        <w:pStyle w:val="Acronym"/>
      </w:pPr>
      <w:r w:rsidRPr="00CC47E7">
        <w:t>ISO</w:t>
      </w:r>
      <w:r w:rsidRPr="00CC47E7">
        <w:tab/>
        <w:t>International Standards Organisation</w:t>
      </w:r>
    </w:p>
    <w:p w14:paraId="43748367" w14:textId="77777777" w:rsidR="00715FA9" w:rsidRPr="00CC47E7" w:rsidRDefault="00715FA9" w:rsidP="00A8208A">
      <w:pPr>
        <w:pStyle w:val="Acronym"/>
      </w:pPr>
      <w:r w:rsidRPr="00CC47E7">
        <w:t>IWRAP</w:t>
      </w:r>
      <w:r w:rsidRPr="00CC47E7">
        <w:tab/>
        <w:t>IALA Waterways Risk Assessment Program</w:t>
      </w:r>
    </w:p>
    <w:p w14:paraId="67E1D64A" w14:textId="77777777" w:rsidR="00715FA9" w:rsidRPr="00CC47E7" w:rsidRDefault="00715FA9" w:rsidP="00A8208A">
      <w:pPr>
        <w:pStyle w:val="Acronym"/>
      </w:pPr>
      <w:proofErr w:type="spellStart"/>
      <w:r w:rsidRPr="00CC47E7">
        <w:t>MoU</w:t>
      </w:r>
      <w:proofErr w:type="spellEnd"/>
      <w:r w:rsidRPr="00CC47E7">
        <w:tab/>
        <w:t>Memorandum of Understanding</w:t>
      </w:r>
    </w:p>
    <w:p w14:paraId="5DE6C6D9" w14:textId="77777777" w:rsidR="00715FA9" w:rsidRPr="00CC47E7" w:rsidRDefault="00715FA9" w:rsidP="00A8208A">
      <w:pPr>
        <w:pStyle w:val="Acronym"/>
      </w:pPr>
      <w:r w:rsidRPr="00CC47E7">
        <w:t>NAV</w:t>
      </w:r>
      <w:r w:rsidRPr="00CC47E7">
        <w:tab/>
        <w:t>IMO Sub-Committee on Safety of Navigation</w:t>
      </w:r>
    </w:p>
    <w:p w14:paraId="7967573C" w14:textId="77777777" w:rsidR="00715FA9" w:rsidRPr="00CC47E7" w:rsidRDefault="00715FA9" w:rsidP="00A8208A">
      <w:pPr>
        <w:pStyle w:val="Acronym"/>
        <w:rPr>
          <w:rFonts w:cs="Arial"/>
        </w:rPr>
      </w:pPr>
      <w:r w:rsidRPr="00CC47E7">
        <w:t>TSMAD</w:t>
      </w:r>
      <w:r w:rsidRPr="00CC47E7">
        <w:tab/>
        <w:t>T</w:t>
      </w:r>
      <w:r w:rsidRPr="00CC47E7">
        <w:rPr>
          <w:rFonts w:cs="Arial"/>
        </w:rPr>
        <w:t>ransfer Standard Maintenance and Applications Development working group</w:t>
      </w:r>
    </w:p>
    <w:p w14:paraId="0C8A81ED" w14:textId="77777777" w:rsidR="00715FA9" w:rsidRPr="00CC47E7" w:rsidRDefault="00715FA9" w:rsidP="00A8208A">
      <w:pPr>
        <w:pStyle w:val="Acronym"/>
        <w:rPr>
          <w:rFonts w:cs="Arial"/>
        </w:rPr>
      </w:pPr>
      <w:r w:rsidRPr="00CC47E7">
        <w:rPr>
          <w:rFonts w:cs="Arial"/>
        </w:rPr>
        <w:t>SN Circ.</w:t>
      </w:r>
      <w:r w:rsidRPr="00CC47E7">
        <w:rPr>
          <w:rFonts w:cs="Arial"/>
        </w:rPr>
        <w:tab/>
        <w:t>Safety of Navigation Circular (IMO)</w:t>
      </w:r>
    </w:p>
    <w:p w14:paraId="38A70E94" w14:textId="337F1418" w:rsidR="00715FA9" w:rsidRPr="00CC47E7" w:rsidRDefault="00715FA9" w:rsidP="00A8208A">
      <w:pPr>
        <w:pStyle w:val="Acronym"/>
        <w:rPr>
          <w:rFonts w:cs="Arial"/>
        </w:rPr>
      </w:pPr>
      <w:r w:rsidRPr="00CC47E7">
        <w:rPr>
          <w:rFonts w:cs="Arial"/>
        </w:rPr>
        <w:t>S-99</w:t>
      </w:r>
      <w:r w:rsidRPr="00CC47E7">
        <w:rPr>
          <w:rFonts w:cs="Arial"/>
        </w:rPr>
        <w:tab/>
      </w:r>
      <w:r w:rsidRPr="00CC47E7">
        <w:t>Operational procedures for the organisation and management of the S-100 Geospatial Information Registry, January 2011</w:t>
      </w:r>
      <w:r w:rsidR="00E94B85">
        <w:t xml:space="preserve"> (IHO)</w:t>
      </w:r>
    </w:p>
    <w:p w14:paraId="7BE7276B" w14:textId="77777777" w:rsidR="00715FA9" w:rsidRPr="00CC47E7" w:rsidRDefault="00715FA9" w:rsidP="00A8208A">
      <w:pPr>
        <w:pStyle w:val="Acronym"/>
      </w:pPr>
      <w:r w:rsidRPr="00CC47E7">
        <w:rPr>
          <w:rFonts w:cs="Arial"/>
        </w:rPr>
        <w:t>S-100</w:t>
      </w:r>
      <w:r w:rsidRPr="00CC47E7">
        <w:rPr>
          <w:rFonts w:cs="Arial"/>
        </w:rPr>
        <w:tab/>
      </w:r>
      <w:r w:rsidR="00721065" w:rsidRPr="00CC47E7">
        <w:rPr>
          <w:rFonts w:cs="Arial"/>
          <w:bCs/>
          <w:color w:val="262626"/>
        </w:rPr>
        <w:t>Geospatial Information Registry (IHO)</w:t>
      </w:r>
    </w:p>
    <w:p w14:paraId="6DE02409" w14:textId="77777777" w:rsidR="00715FA9" w:rsidRPr="00CC47E7" w:rsidRDefault="00715FA9" w:rsidP="00A8208A">
      <w:pPr>
        <w:pStyle w:val="Acronym"/>
      </w:pPr>
      <w:r w:rsidRPr="00CC47E7">
        <w:t>VTS</w:t>
      </w:r>
      <w:r w:rsidRPr="00CC47E7">
        <w:tab/>
        <w:t>Vessel Traffic Services</w:t>
      </w:r>
    </w:p>
    <w:p w14:paraId="4AD36A53" w14:textId="77777777" w:rsidR="00715FA9" w:rsidRPr="00CC47E7" w:rsidRDefault="00715FA9" w:rsidP="00A8208A">
      <w:pPr>
        <w:pStyle w:val="Acronym"/>
      </w:pPr>
      <w:r w:rsidRPr="00CC47E7">
        <w:t>WWRN</w:t>
      </w:r>
      <w:r w:rsidRPr="00CC47E7">
        <w:tab/>
      </w:r>
      <w:proofErr w:type="gramStart"/>
      <w:r w:rsidRPr="00CC47E7">
        <w:t>World-Wide</w:t>
      </w:r>
      <w:proofErr w:type="gramEnd"/>
      <w:r w:rsidRPr="00CC47E7">
        <w:t xml:space="preserve"> Radio Navigation</w:t>
      </w:r>
    </w:p>
    <w:p w14:paraId="2BA2D223" w14:textId="77777777" w:rsidR="00715FA9" w:rsidRPr="00CC47E7" w:rsidRDefault="00D955AE" w:rsidP="0004482E">
      <w:pPr>
        <w:pStyle w:val="Heading1"/>
        <w:keepLines w:val="0"/>
        <w:numPr>
          <w:ilvl w:val="0"/>
          <w:numId w:val="24"/>
        </w:numPr>
        <w:spacing w:after="240" w:line="240" w:lineRule="auto"/>
      </w:pPr>
      <w:bookmarkStart w:id="220" w:name="_Toc216674857"/>
      <w:bookmarkStart w:id="221" w:name="_Toc367953612"/>
      <w:bookmarkStart w:id="222" w:name="_Toc433800395"/>
      <w:bookmarkStart w:id="223" w:name="_Toc449949813"/>
      <w:r w:rsidRPr="00CC47E7">
        <w:rPr>
          <w:caps w:val="0"/>
        </w:rPr>
        <w:t>REFERENCES</w:t>
      </w:r>
      <w:bookmarkEnd w:id="220"/>
      <w:bookmarkEnd w:id="221"/>
      <w:bookmarkEnd w:id="222"/>
      <w:bookmarkEnd w:id="223"/>
    </w:p>
    <w:p w14:paraId="20645658" w14:textId="77777777" w:rsidR="00A8208A" w:rsidRPr="00CC47E7" w:rsidRDefault="00A8208A" w:rsidP="00A8208A">
      <w:pPr>
        <w:pStyle w:val="Heading1separatationline"/>
      </w:pPr>
    </w:p>
    <w:p w14:paraId="44512857" w14:textId="73C18CE9" w:rsidR="00715FA9" w:rsidRPr="00CC47E7" w:rsidRDefault="00715FA9" w:rsidP="00715FA9">
      <w:pPr>
        <w:pStyle w:val="References"/>
        <w:numPr>
          <w:ilvl w:val="0"/>
          <w:numId w:val="17"/>
        </w:numPr>
        <w:tabs>
          <w:tab w:val="clear" w:pos="0"/>
          <w:tab w:val="num" w:pos="567"/>
        </w:tabs>
      </w:pPr>
      <w:r w:rsidRPr="00CC47E7">
        <w:t>IHO S-99 Operational procedures for the organisation and management of the S-100 Geospatial Information Registry,</w:t>
      </w:r>
      <w:ins w:id="224" w:author="Administrator" w:date="2017-02-24T13:29:00Z">
        <w:r w:rsidR="00417760">
          <w:t xml:space="preserve"> Ed </w:t>
        </w:r>
        <w:proofErr w:type="gramStart"/>
        <w:r w:rsidR="00417760">
          <w:t xml:space="preserve">1.1.0 </w:t>
        </w:r>
      </w:ins>
      <w:r w:rsidRPr="00CC47E7">
        <w:t xml:space="preserve"> </w:t>
      </w:r>
      <w:proofErr w:type="gramEnd"/>
      <w:del w:id="225" w:author="Administrator" w:date="2017-02-24T13:29:00Z">
        <w:r w:rsidRPr="00CC47E7" w:rsidDel="00417760">
          <w:delText>January 2011</w:delText>
        </w:r>
      </w:del>
      <w:ins w:id="226" w:author="Administrator" w:date="2017-02-24T13:29:00Z">
        <w:r w:rsidR="00417760">
          <w:t>November 2012</w:t>
        </w:r>
      </w:ins>
      <w:r w:rsidRPr="00CC47E7">
        <w:t>.</w:t>
      </w:r>
    </w:p>
    <w:p w14:paraId="7885582F" w14:textId="77777777" w:rsidR="00715FA9" w:rsidRPr="00CC47E7" w:rsidRDefault="00715FA9" w:rsidP="00715FA9">
      <w:pPr>
        <w:pStyle w:val="References"/>
        <w:numPr>
          <w:ilvl w:val="0"/>
          <w:numId w:val="17"/>
        </w:numPr>
        <w:tabs>
          <w:tab w:val="clear" w:pos="0"/>
          <w:tab w:val="num" w:pos="567"/>
        </w:tabs>
      </w:pPr>
      <w:r w:rsidRPr="00CC47E7">
        <w:t>IHO S-100 Universal Hydrographic Data Model, January 2010.</w:t>
      </w:r>
    </w:p>
    <w:p w14:paraId="2E950753" w14:textId="77777777" w:rsidR="00715FA9" w:rsidRPr="00CC47E7" w:rsidRDefault="00715FA9" w:rsidP="00715FA9">
      <w:pPr>
        <w:pStyle w:val="References"/>
        <w:numPr>
          <w:ilvl w:val="0"/>
          <w:numId w:val="17"/>
        </w:numPr>
        <w:tabs>
          <w:tab w:val="clear" w:pos="0"/>
          <w:tab w:val="num" w:pos="567"/>
        </w:tabs>
      </w:pPr>
      <w:r w:rsidRPr="00CC47E7">
        <w:t>ISO 19115 Geographic Information – Metadata, 2003.</w:t>
      </w:r>
    </w:p>
    <w:p w14:paraId="2646C58F" w14:textId="77777777" w:rsidR="00715FA9" w:rsidRPr="00CC47E7" w:rsidRDefault="00715FA9" w:rsidP="00715FA9">
      <w:pPr>
        <w:pStyle w:val="References"/>
        <w:numPr>
          <w:ilvl w:val="0"/>
          <w:numId w:val="17"/>
        </w:numPr>
        <w:tabs>
          <w:tab w:val="clear" w:pos="0"/>
          <w:tab w:val="num" w:pos="567"/>
        </w:tabs>
      </w:pPr>
      <w:r w:rsidRPr="00CC47E7">
        <w:t xml:space="preserve">IALA Guideline </w:t>
      </w:r>
      <w:r w:rsidR="00015C5B" w:rsidRPr="00CC47E7">
        <w:t xml:space="preserve">1106 </w:t>
      </w:r>
      <w:r w:rsidRPr="00CC47E7">
        <w:t>on Producing an IALA S-100 Product Specification</w:t>
      </w:r>
      <w:r w:rsidRPr="00CC47E7">
        <w:rPr>
          <w:i/>
        </w:rPr>
        <w:t>.</w:t>
      </w:r>
    </w:p>
    <w:p w14:paraId="0415C097" w14:textId="77777777" w:rsidR="00715FA9" w:rsidRPr="00CC47E7" w:rsidRDefault="00715FA9" w:rsidP="004944C8">
      <w:pPr>
        <w:pStyle w:val="BodyText"/>
      </w:pPr>
    </w:p>
    <w:sectPr w:rsidR="00715FA9" w:rsidRPr="00CC47E7" w:rsidSect="008D58EF">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01DBA" w14:textId="77777777" w:rsidR="00733BEF" w:rsidRDefault="00733BEF" w:rsidP="003274DB">
      <w:r>
        <w:separator/>
      </w:r>
    </w:p>
    <w:p w14:paraId="38515AFD" w14:textId="77777777" w:rsidR="00733BEF" w:rsidRDefault="00733BEF"/>
  </w:endnote>
  <w:endnote w:type="continuationSeparator" w:id="0">
    <w:p w14:paraId="6F37E273" w14:textId="77777777" w:rsidR="00733BEF" w:rsidRDefault="00733BEF" w:rsidP="003274DB">
      <w:r>
        <w:continuationSeparator/>
      </w:r>
    </w:p>
    <w:p w14:paraId="4DF75228" w14:textId="77777777" w:rsidR="00733BEF" w:rsidRDefault="00733B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9F7F7" w14:textId="77777777" w:rsidR="00B458E9" w:rsidRDefault="00B458E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4A9CD7" w14:textId="77777777" w:rsidR="00B458E9" w:rsidRDefault="00B458E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FC358" w14:textId="77777777" w:rsidR="00B458E9" w:rsidRDefault="00B458E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5A5B546" w14:textId="77777777" w:rsidR="00B458E9" w:rsidRDefault="00B458E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1282203" w14:textId="77777777" w:rsidR="00B458E9" w:rsidRDefault="00B458E9"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751D5" w14:textId="77777777" w:rsidR="00B458E9" w:rsidRDefault="00B458E9"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27730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388B574F" w14:textId="77777777" w:rsidR="00B458E9" w:rsidRPr="00ED2A8D" w:rsidRDefault="00B458E9"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4A14026" w14:textId="77777777" w:rsidR="00B458E9" w:rsidRPr="00ED2A8D" w:rsidRDefault="00B458E9" w:rsidP="008747E0">
    <w:pPr>
      <w:pStyle w:val="Footer"/>
    </w:pPr>
  </w:p>
  <w:p w14:paraId="4926D276" w14:textId="77777777" w:rsidR="00B458E9" w:rsidRPr="00ED2A8D" w:rsidRDefault="00B458E9" w:rsidP="008747E0">
    <w:pPr>
      <w:pStyle w:val="Footer"/>
    </w:pPr>
  </w:p>
  <w:p w14:paraId="7164DED8" w14:textId="77777777" w:rsidR="00B458E9" w:rsidRPr="00ED2A8D" w:rsidRDefault="00B458E9"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944F2" w14:textId="77777777" w:rsidR="00B458E9" w:rsidRDefault="00B458E9"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9B83F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BA6BECC" w14:textId="77777777" w:rsidR="00B458E9" w:rsidRPr="00C907DF" w:rsidRDefault="00B458E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66F26B81" w14:textId="77777777" w:rsidR="00B458E9" w:rsidRPr="00525922" w:rsidRDefault="00B458E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FD391" w14:textId="77777777" w:rsidR="00B458E9" w:rsidRPr="00C716E5" w:rsidRDefault="00B458E9" w:rsidP="00C716E5">
    <w:pPr>
      <w:pStyle w:val="Footer"/>
      <w:rPr>
        <w:sz w:val="15"/>
        <w:szCs w:val="15"/>
      </w:rPr>
    </w:pPr>
  </w:p>
  <w:p w14:paraId="5E9453B7" w14:textId="77777777" w:rsidR="00B458E9" w:rsidRDefault="00B458E9" w:rsidP="00C716E5">
    <w:pPr>
      <w:pStyle w:val="Footerportrait"/>
    </w:pPr>
  </w:p>
  <w:p w14:paraId="7B5C7F00" w14:textId="77777777" w:rsidR="00B458E9" w:rsidRPr="00C907DF" w:rsidRDefault="0059411A" w:rsidP="00C716E5">
    <w:pPr>
      <w:pStyle w:val="Footerportrait"/>
      <w:rPr>
        <w:rStyle w:val="PageNumber"/>
        <w:szCs w:val="15"/>
      </w:rPr>
    </w:pPr>
    <w:fldSimple w:instr=" STYLEREF &quot;Document type&quot; \* MERGEFORMAT ">
      <w:r w:rsidR="00DA7E91">
        <w:t>IALA Guideline</w:t>
      </w:r>
    </w:fldSimple>
    <w:r w:rsidR="00B458E9" w:rsidRPr="00C907DF">
      <w:t xml:space="preserve"> </w:t>
    </w:r>
    <w:fldSimple w:instr=" STYLEREF &quot;Document number&quot; \* MERGEFORMAT ">
      <w:r w:rsidR="00DA7E91">
        <w:t>1087</w:t>
      </w:r>
    </w:fldSimple>
    <w:r w:rsidR="00B458E9" w:rsidRPr="00C907DF">
      <w:t xml:space="preserve"> –</w:t>
    </w:r>
    <w:r w:rsidR="00B458E9">
      <w:t xml:space="preserve"> </w:t>
    </w:r>
    <w:fldSimple w:instr=" STYLEREF &quot;Document name&quot; \* MERGEFORMAT ">
      <w:r w:rsidR="00DA7E91">
        <w:t>Procedures for the Management of the IALA Domain under the IHO GI Registry</w:t>
      </w:r>
    </w:fldSimple>
  </w:p>
  <w:p w14:paraId="268115F1" w14:textId="77777777" w:rsidR="00B458E9" w:rsidRPr="00C907DF" w:rsidRDefault="0059411A" w:rsidP="00C716E5">
    <w:pPr>
      <w:pStyle w:val="Footerportrait"/>
    </w:pPr>
    <w:fldSimple w:instr=" STYLEREF &quot;Edition number&quot; \* MERGEFORMAT ">
      <w:r w:rsidR="00DA7E91">
        <w:t>Edition 2.0</w:t>
      </w:r>
    </w:fldSimple>
    <w:r w:rsidR="00B458E9">
      <w:t xml:space="preserve">  </w:t>
    </w:r>
    <w:fldSimple w:instr=" STYLEREF &quot;Document date&quot; \* MERGEFORMAT ">
      <w:r w:rsidR="00DA7E91">
        <w:t>June 2016</w:t>
      </w:r>
    </w:fldSimple>
    <w:r w:rsidR="00B458E9" w:rsidRPr="00C907DF">
      <w:tab/>
    </w:r>
    <w:r w:rsidR="00B458E9">
      <w:t xml:space="preserve">P </w:t>
    </w:r>
    <w:r w:rsidR="00B458E9" w:rsidRPr="00C907DF">
      <w:rPr>
        <w:rStyle w:val="PageNumber"/>
        <w:szCs w:val="15"/>
      </w:rPr>
      <w:fldChar w:fldCharType="begin"/>
    </w:r>
    <w:r w:rsidR="00B458E9" w:rsidRPr="00C907DF">
      <w:rPr>
        <w:rStyle w:val="PageNumber"/>
        <w:szCs w:val="15"/>
      </w:rPr>
      <w:instrText xml:space="preserve">PAGE  </w:instrText>
    </w:r>
    <w:r w:rsidR="00B458E9" w:rsidRPr="00C907DF">
      <w:rPr>
        <w:rStyle w:val="PageNumber"/>
        <w:szCs w:val="15"/>
      </w:rPr>
      <w:fldChar w:fldCharType="separate"/>
    </w:r>
    <w:r w:rsidR="00DA7E91">
      <w:rPr>
        <w:rStyle w:val="PageNumber"/>
        <w:szCs w:val="15"/>
      </w:rPr>
      <w:t>5</w:t>
    </w:r>
    <w:r w:rsidR="00B458E9"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3CA4A" w14:textId="77777777" w:rsidR="00B458E9" w:rsidRDefault="00B458E9" w:rsidP="00C716E5">
    <w:pPr>
      <w:pStyle w:val="Footer"/>
    </w:pPr>
  </w:p>
  <w:p w14:paraId="14C45A25" w14:textId="77777777" w:rsidR="00B458E9" w:rsidRDefault="00B458E9" w:rsidP="00C716E5">
    <w:pPr>
      <w:pStyle w:val="Footerportrait"/>
    </w:pPr>
  </w:p>
  <w:p w14:paraId="4BC2E813" w14:textId="77777777" w:rsidR="00B458E9" w:rsidRPr="00C907DF" w:rsidRDefault="0059411A" w:rsidP="00C716E5">
    <w:pPr>
      <w:pStyle w:val="Footerportrait"/>
      <w:rPr>
        <w:rStyle w:val="PageNumber"/>
        <w:szCs w:val="15"/>
      </w:rPr>
    </w:pPr>
    <w:fldSimple w:instr=" STYLEREF &quot;Document type&quot; \* MERGEFORMAT ">
      <w:r w:rsidR="00DA7E91">
        <w:t>IALA Guideline</w:t>
      </w:r>
    </w:fldSimple>
    <w:r w:rsidR="00B458E9" w:rsidRPr="00C907DF">
      <w:t xml:space="preserve"> </w:t>
    </w:r>
    <w:fldSimple w:instr=" STYLEREF &quot;Document number&quot; \* MERGEFORMAT ">
      <w:r w:rsidR="00DA7E91">
        <w:t>1087</w:t>
      </w:r>
    </w:fldSimple>
    <w:r w:rsidR="00B458E9" w:rsidRPr="00C907DF">
      <w:t xml:space="preserve"> –</w:t>
    </w:r>
    <w:r w:rsidR="00B458E9">
      <w:t xml:space="preserve"> </w:t>
    </w:r>
    <w:fldSimple w:instr=" STYLEREF &quot;Document name&quot; \* MERGEFORMAT ">
      <w:r w:rsidR="00DA7E91">
        <w:t>Procedures for the Management of the IALA Domain under the IHO GI Registry</w:t>
      </w:r>
    </w:fldSimple>
  </w:p>
  <w:p w14:paraId="0F4E084F" w14:textId="77777777" w:rsidR="00B458E9" w:rsidRPr="00525922" w:rsidRDefault="0059411A" w:rsidP="00C716E5">
    <w:pPr>
      <w:pStyle w:val="Footerportrait"/>
    </w:pPr>
    <w:fldSimple w:instr=" STYLEREF &quot;Edition number&quot; \* MERGEFORMAT ">
      <w:r w:rsidR="00DA7E91">
        <w:t>Edition 2.0</w:t>
      </w:r>
    </w:fldSimple>
    <w:r w:rsidR="00B458E9" w:rsidRPr="00C907DF">
      <w:tab/>
    </w:r>
    <w:r w:rsidR="00B458E9">
      <w:t xml:space="preserve">P </w:t>
    </w:r>
    <w:r w:rsidR="00B458E9" w:rsidRPr="00C907DF">
      <w:rPr>
        <w:rStyle w:val="PageNumber"/>
        <w:szCs w:val="15"/>
      </w:rPr>
      <w:fldChar w:fldCharType="begin"/>
    </w:r>
    <w:r w:rsidR="00B458E9" w:rsidRPr="00C907DF">
      <w:rPr>
        <w:rStyle w:val="PageNumber"/>
        <w:szCs w:val="15"/>
      </w:rPr>
      <w:instrText xml:space="preserve">PAGE  </w:instrText>
    </w:r>
    <w:r w:rsidR="00B458E9" w:rsidRPr="00C907DF">
      <w:rPr>
        <w:rStyle w:val="PageNumber"/>
        <w:szCs w:val="15"/>
      </w:rPr>
      <w:fldChar w:fldCharType="separate"/>
    </w:r>
    <w:r w:rsidR="00DA7E91">
      <w:rPr>
        <w:rStyle w:val="PageNumber"/>
        <w:szCs w:val="15"/>
      </w:rPr>
      <w:t>4</w:t>
    </w:r>
    <w:r w:rsidR="00B458E9"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8BB9B" w14:textId="77777777" w:rsidR="00B458E9" w:rsidRDefault="00B458E9" w:rsidP="00C716E5">
    <w:pPr>
      <w:pStyle w:val="Footer"/>
    </w:pPr>
  </w:p>
  <w:p w14:paraId="2821ECF8" w14:textId="77777777" w:rsidR="00B458E9" w:rsidRDefault="00B458E9" w:rsidP="00C716E5">
    <w:pPr>
      <w:pStyle w:val="Footerportrait"/>
    </w:pPr>
  </w:p>
  <w:p w14:paraId="388CC0C2" w14:textId="77777777" w:rsidR="00B458E9" w:rsidRPr="00C907DF" w:rsidRDefault="0059411A" w:rsidP="00C716E5">
    <w:pPr>
      <w:pStyle w:val="Footerportrait"/>
    </w:pPr>
    <w:fldSimple w:instr=" STYLEREF &quot;Document type&quot; \* MERGEFORMAT ">
      <w:r w:rsidR="00DA7E91">
        <w:t>IALA Guideline</w:t>
      </w:r>
    </w:fldSimple>
    <w:r w:rsidR="00B458E9" w:rsidRPr="00C907DF">
      <w:t xml:space="preserve"> </w:t>
    </w:r>
    <w:fldSimple w:instr=" STYLEREF &quot;Document number&quot; \* MERGEFORMAT ">
      <w:r w:rsidR="00DA7E91">
        <w:t>1087</w:t>
      </w:r>
    </w:fldSimple>
    <w:r w:rsidR="00B458E9" w:rsidRPr="00C907DF">
      <w:t xml:space="preserve"> –</w:t>
    </w:r>
    <w:r w:rsidR="00B458E9">
      <w:t xml:space="preserve"> </w:t>
    </w:r>
    <w:fldSimple w:instr=" STYLEREF &quot;Document name&quot; \* MERGEFORMAT ">
      <w:r w:rsidR="00DA7E91">
        <w:t>Procedures for the Management of the IALA Domain under the IHO GI Registry</w:t>
      </w:r>
    </w:fldSimple>
    <w:r w:rsidR="00B458E9">
      <w:tab/>
    </w:r>
  </w:p>
  <w:p w14:paraId="0ACBA414" w14:textId="77777777" w:rsidR="00B458E9" w:rsidRPr="00C907DF" w:rsidRDefault="0059411A" w:rsidP="00C716E5">
    <w:pPr>
      <w:pStyle w:val="Footerportrait"/>
    </w:pPr>
    <w:fldSimple w:instr=" STYLEREF &quot;Edition number&quot; \* MERGEFORMAT ">
      <w:r w:rsidR="00DA7E91">
        <w:t>Edition 2.0</w:t>
      </w:r>
    </w:fldSimple>
    <w:r w:rsidR="00B458E9">
      <w:t xml:space="preserve">  </w:t>
    </w:r>
    <w:fldSimple w:instr=" STYLEREF &quot;Document date&quot; \* MERGEFORMAT ">
      <w:r w:rsidR="00DA7E91">
        <w:t>June 2016</w:t>
      </w:r>
    </w:fldSimple>
    <w:r w:rsidR="00B458E9">
      <w:tab/>
    </w:r>
    <w:r w:rsidR="00B458E9">
      <w:rPr>
        <w:rStyle w:val="PageNumber"/>
        <w:szCs w:val="15"/>
      </w:rPr>
      <w:t xml:space="preserve">P </w:t>
    </w:r>
    <w:r w:rsidR="00B458E9" w:rsidRPr="00C907DF">
      <w:rPr>
        <w:rStyle w:val="PageNumber"/>
        <w:szCs w:val="15"/>
      </w:rPr>
      <w:fldChar w:fldCharType="begin"/>
    </w:r>
    <w:r w:rsidR="00B458E9" w:rsidRPr="00C907DF">
      <w:rPr>
        <w:rStyle w:val="PageNumber"/>
        <w:szCs w:val="15"/>
      </w:rPr>
      <w:instrText xml:space="preserve">PAGE  </w:instrText>
    </w:r>
    <w:r w:rsidR="00B458E9" w:rsidRPr="00C907DF">
      <w:rPr>
        <w:rStyle w:val="PageNumber"/>
        <w:szCs w:val="15"/>
      </w:rPr>
      <w:fldChar w:fldCharType="separate"/>
    </w:r>
    <w:r w:rsidR="00DA7E91">
      <w:rPr>
        <w:rStyle w:val="PageNumber"/>
        <w:szCs w:val="15"/>
      </w:rPr>
      <w:t>17</w:t>
    </w:r>
    <w:r w:rsidR="00B458E9"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70276" w14:textId="77777777" w:rsidR="00733BEF" w:rsidRDefault="00733BEF" w:rsidP="003274DB">
      <w:r>
        <w:separator/>
      </w:r>
    </w:p>
    <w:p w14:paraId="7AB655F6" w14:textId="77777777" w:rsidR="00733BEF" w:rsidRDefault="00733BEF"/>
  </w:footnote>
  <w:footnote w:type="continuationSeparator" w:id="0">
    <w:p w14:paraId="40E9DBF6" w14:textId="77777777" w:rsidR="00733BEF" w:rsidRDefault="00733BEF" w:rsidP="003274DB">
      <w:r>
        <w:continuationSeparator/>
      </w:r>
    </w:p>
    <w:p w14:paraId="66A8551D" w14:textId="77777777" w:rsidR="00733BEF" w:rsidRDefault="00733B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C71E6" w14:textId="0C039B91" w:rsidR="00B458E9" w:rsidRDefault="00733BEF">
    <w:pPr>
      <w:pStyle w:val="Header"/>
    </w:pPr>
    <w:r>
      <w:rPr>
        <w:noProof/>
      </w:rPr>
      <w:pict w14:anchorId="2058DC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2" o:spid="_x0000_s2050" type="#_x0000_t136" style="position:absolute;margin-left:0;margin-top:0;width:589.9pt;height:69.4pt;rotation:315;z-index:-251615232;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DCCB0" w14:textId="08B21CF1" w:rsidR="00B458E9" w:rsidRDefault="00733BEF">
    <w:pPr>
      <w:pStyle w:val="Header"/>
    </w:pPr>
    <w:r>
      <w:rPr>
        <w:noProof/>
      </w:rPr>
      <w:pict w14:anchorId="22D96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41" o:spid="_x0000_s2059" type="#_x0000_t136" style="position:absolute;margin-left:0;margin-top:0;width:589.9pt;height:69.4pt;rotation:315;z-index:-251596800;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79044" w14:textId="6737BEBE" w:rsidR="00B458E9" w:rsidRPr="00667792" w:rsidRDefault="00733BEF" w:rsidP="00667792">
    <w:pPr>
      <w:pStyle w:val="Header"/>
    </w:pPr>
    <w:r>
      <w:rPr>
        <w:noProof/>
      </w:rPr>
      <w:pict w14:anchorId="47E996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42" o:spid="_x0000_s2060" type="#_x0000_t136" style="position:absolute;margin-left:0;margin-top:0;width:589.9pt;height:69.4pt;rotation:315;z-index:-251594752;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B458E9">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AA299" w14:textId="53600D6E" w:rsidR="00B458E9" w:rsidRDefault="00733BEF">
    <w:pPr>
      <w:pStyle w:val="Header"/>
    </w:pPr>
    <w:r>
      <w:rPr>
        <w:noProof/>
      </w:rPr>
      <w:pict w14:anchorId="2DD80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40" o:spid="_x0000_s2058" type="#_x0000_t136" style="position:absolute;margin-left:0;margin-top:0;width:589.9pt;height:69.4pt;rotation:315;z-index:-251598848;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A73C4" w14:textId="34B0F11E" w:rsidR="00B458E9" w:rsidRDefault="00733BEF" w:rsidP="00F012C4">
    <w:pPr>
      <w:pStyle w:val="Header"/>
      <w:jc w:val="right"/>
    </w:pPr>
    <w:r>
      <w:rPr>
        <w:noProof/>
      </w:rPr>
      <w:pict w14:anchorId="27BB8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3" o:spid="_x0000_s2051" type="#_x0000_t136" style="position:absolute;left:0;text-align:left;margin-left:0;margin-top:0;width:589.9pt;height:69.4pt;rotation:315;z-index:-251613184;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B458E9">
      <w:t>ENAV</w:t>
    </w:r>
    <w:r w:rsidR="00DA7E91">
      <w:t>20-9.16</w:t>
    </w:r>
  </w:p>
  <w:p w14:paraId="39E74ACB" w14:textId="3AF00CF3" w:rsidR="00B458E9" w:rsidRPr="00ED2A8D" w:rsidRDefault="00B458E9" w:rsidP="00F012C4">
    <w:pPr>
      <w:pStyle w:val="Header"/>
      <w:jc w:val="right"/>
    </w:pPr>
    <w:r w:rsidRPr="00442889">
      <w:rPr>
        <w:noProof/>
        <w:lang w:val="en-IE" w:eastAsia="en-IE"/>
      </w:rPr>
      <w:drawing>
        <wp:anchor distT="0" distB="0" distL="114300" distR="114300" simplePos="0" relativeHeight="25165926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Formerly C62-11.4.3.1</w:t>
    </w:r>
  </w:p>
  <w:p w14:paraId="792D160C" w14:textId="77777777" w:rsidR="00B458E9" w:rsidRPr="00ED2A8D" w:rsidRDefault="00B458E9" w:rsidP="008747E0">
    <w:pPr>
      <w:pStyle w:val="Header"/>
    </w:pPr>
  </w:p>
  <w:p w14:paraId="51B3D56D" w14:textId="77777777" w:rsidR="00B458E9" w:rsidRDefault="00B458E9" w:rsidP="008747E0">
    <w:pPr>
      <w:pStyle w:val="Header"/>
    </w:pPr>
  </w:p>
  <w:p w14:paraId="7B0F953B" w14:textId="77777777" w:rsidR="00B458E9" w:rsidRDefault="00B458E9" w:rsidP="008747E0">
    <w:pPr>
      <w:pStyle w:val="Header"/>
    </w:pPr>
  </w:p>
  <w:p w14:paraId="1FDCE216" w14:textId="77777777" w:rsidR="00B458E9" w:rsidRDefault="00B458E9" w:rsidP="008747E0">
    <w:pPr>
      <w:pStyle w:val="Header"/>
    </w:pPr>
  </w:p>
  <w:p w14:paraId="77DA1DF6" w14:textId="77777777" w:rsidR="00B458E9" w:rsidRDefault="00B458E9" w:rsidP="008747E0">
    <w:pPr>
      <w:pStyle w:val="Header"/>
    </w:pPr>
  </w:p>
  <w:p w14:paraId="05BC5A83" w14:textId="77777777" w:rsidR="00B458E9" w:rsidRDefault="00B458E9" w:rsidP="008747E0">
    <w:pPr>
      <w:pStyle w:val="Header"/>
    </w:pPr>
    <w:r>
      <w:rPr>
        <w:noProof/>
        <w:lang w:val="en-IE" w:eastAsia="en-IE"/>
      </w:rPr>
      <w:drawing>
        <wp:anchor distT="0" distB="0" distL="114300" distR="114300" simplePos="0" relativeHeight="251657216"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E8F5AF" w14:textId="77777777" w:rsidR="00B458E9" w:rsidRPr="00ED2A8D" w:rsidRDefault="00B458E9" w:rsidP="008747E0">
    <w:pPr>
      <w:pStyle w:val="Header"/>
    </w:pPr>
  </w:p>
  <w:p w14:paraId="752606D9" w14:textId="77777777" w:rsidR="00B458E9" w:rsidRPr="00ED2A8D" w:rsidRDefault="00B458E9"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7A046" w14:textId="376C1EDD" w:rsidR="00B458E9" w:rsidRDefault="00733BEF">
    <w:pPr>
      <w:pStyle w:val="Header"/>
    </w:pPr>
    <w:r>
      <w:rPr>
        <w:noProof/>
      </w:rPr>
      <w:pict w14:anchorId="04EDF2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1" o:spid="_x0000_s2049" type="#_x0000_t136" style="position:absolute;margin-left:0;margin-top:0;width:589.9pt;height:69.4pt;rotation:315;z-index:-251617280;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B458E9">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3C81FD" w14:textId="77777777" w:rsidR="00B458E9" w:rsidRDefault="00B458E9">
    <w:pPr>
      <w:pStyle w:val="Header"/>
    </w:pPr>
  </w:p>
  <w:p w14:paraId="1F53713F" w14:textId="77777777" w:rsidR="00B458E9" w:rsidRDefault="00B458E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9B53C" w14:textId="3D0BAA3E" w:rsidR="00B458E9" w:rsidRDefault="00733BEF">
    <w:pPr>
      <w:pStyle w:val="Header"/>
    </w:pPr>
    <w:r>
      <w:rPr>
        <w:noProof/>
      </w:rPr>
      <w:pict w14:anchorId="35313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5" o:spid="_x0000_s2053" type="#_x0000_t136" style="position:absolute;margin-left:0;margin-top:0;width:589.9pt;height:69.4pt;rotation:315;z-index:-251609088;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5D911" w14:textId="325D1A4B" w:rsidR="00B458E9" w:rsidRPr="00ED2A8D" w:rsidRDefault="00733BEF" w:rsidP="008747E0">
    <w:pPr>
      <w:pStyle w:val="Header"/>
    </w:pPr>
    <w:r>
      <w:rPr>
        <w:noProof/>
      </w:rPr>
      <w:pict w14:anchorId="3EA3F0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6" o:spid="_x0000_s2054" type="#_x0000_t136" style="position:absolute;margin-left:0;margin-top:0;width:589.9pt;height:69.4pt;rotation:315;z-index:-251607040;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B458E9">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955BFB" w14:textId="77777777" w:rsidR="00B458E9" w:rsidRPr="00ED2A8D" w:rsidRDefault="00B458E9" w:rsidP="008747E0">
    <w:pPr>
      <w:pStyle w:val="Header"/>
    </w:pPr>
  </w:p>
  <w:p w14:paraId="7DF6A138" w14:textId="77777777" w:rsidR="00B458E9" w:rsidRDefault="00B458E9" w:rsidP="008747E0">
    <w:pPr>
      <w:pStyle w:val="Header"/>
    </w:pPr>
  </w:p>
  <w:p w14:paraId="7993D70E" w14:textId="77777777" w:rsidR="00B458E9" w:rsidRDefault="00B458E9" w:rsidP="008747E0">
    <w:pPr>
      <w:pStyle w:val="Header"/>
    </w:pPr>
  </w:p>
  <w:p w14:paraId="37AE1BB6" w14:textId="77777777" w:rsidR="00B458E9" w:rsidRDefault="00B458E9" w:rsidP="008747E0">
    <w:pPr>
      <w:pStyle w:val="Header"/>
    </w:pPr>
  </w:p>
  <w:p w14:paraId="2D69F70D" w14:textId="77777777" w:rsidR="00B458E9" w:rsidRPr="00441393" w:rsidRDefault="00B458E9" w:rsidP="00441393">
    <w:pPr>
      <w:pStyle w:val="Contents"/>
    </w:pPr>
    <w:r>
      <w:t>DOCUMENT REVISION</w:t>
    </w:r>
  </w:p>
  <w:p w14:paraId="553770B5" w14:textId="77777777" w:rsidR="00B458E9" w:rsidRPr="00ED2A8D" w:rsidRDefault="00B458E9" w:rsidP="008747E0">
    <w:pPr>
      <w:pStyle w:val="Header"/>
    </w:pPr>
  </w:p>
  <w:p w14:paraId="4AEBB86E" w14:textId="77777777" w:rsidR="00B458E9" w:rsidRPr="00AC33A2" w:rsidRDefault="00B458E9"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0F282" w14:textId="5E52FA5D" w:rsidR="00B458E9" w:rsidRDefault="00733BEF">
    <w:pPr>
      <w:pStyle w:val="Header"/>
    </w:pPr>
    <w:r>
      <w:rPr>
        <w:noProof/>
      </w:rPr>
      <w:pict w14:anchorId="54DDDC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4" o:spid="_x0000_s2052" type="#_x0000_t136" style="position:absolute;margin-left:0;margin-top:0;width:589.9pt;height:69.4pt;rotation:315;z-index:-251611136;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9D3D0" w14:textId="6EABB278" w:rsidR="00B458E9" w:rsidRDefault="00733BEF">
    <w:pPr>
      <w:pStyle w:val="Header"/>
    </w:pPr>
    <w:r>
      <w:rPr>
        <w:noProof/>
      </w:rPr>
      <w:pict w14:anchorId="15F4E2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8" o:spid="_x0000_s2056" type="#_x0000_t136" style="position:absolute;margin-left:0;margin-top:0;width:589.9pt;height:69.4pt;rotation:315;z-index:-251602944;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1DCB" w14:textId="2AF0ED2E" w:rsidR="00B458E9" w:rsidRPr="00ED2A8D" w:rsidRDefault="00733BEF" w:rsidP="008747E0">
    <w:pPr>
      <w:pStyle w:val="Header"/>
    </w:pPr>
    <w:r>
      <w:rPr>
        <w:noProof/>
      </w:rPr>
      <w:pict w14:anchorId="190334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9" o:spid="_x0000_s2057" type="#_x0000_t136" style="position:absolute;margin-left:0;margin-top:0;width:589.9pt;height:69.4pt;rotation:315;z-index:-251600896;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B458E9">
      <w:rPr>
        <w:noProof/>
        <w:lang w:val="en-IE" w:eastAsia="en-IE"/>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D8EB83" w14:textId="77777777" w:rsidR="00B458E9" w:rsidRPr="00ED2A8D" w:rsidRDefault="00B458E9" w:rsidP="008747E0">
    <w:pPr>
      <w:pStyle w:val="Header"/>
    </w:pPr>
  </w:p>
  <w:p w14:paraId="56CFB051" w14:textId="77777777" w:rsidR="00B458E9" w:rsidRDefault="00B458E9" w:rsidP="008747E0">
    <w:pPr>
      <w:pStyle w:val="Header"/>
    </w:pPr>
  </w:p>
  <w:p w14:paraId="78AC0850" w14:textId="77777777" w:rsidR="00B458E9" w:rsidRDefault="00B458E9" w:rsidP="008747E0">
    <w:pPr>
      <w:pStyle w:val="Header"/>
    </w:pPr>
  </w:p>
  <w:p w14:paraId="7AC7E3B0" w14:textId="77777777" w:rsidR="00B458E9" w:rsidRDefault="00B458E9" w:rsidP="008747E0">
    <w:pPr>
      <w:pStyle w:val="Header"/>
    </w:pPr>
  </w:p>
  <w:p w14:paraId="6176D63D" w14:textId="77777777" w:rsidR="00B458E9" w:rsidRPr="00441393" w:rsidRDefault="00B458E9" w:rsidP="00441393">
    <w:pPr>
      <w:pStyle w:val="Contents"/>
    </w:pPr>
    <w:r>
      <w:t>CONTENTS</w:t>
    </w:r>
  </w:p>
  <w:p w14:paraId="2705D361" w14:textId="77777777" w:rsidR="00B458E9" w:rsidRDefault="00B458E9" w:rsidP="0078486B">
    <w:pPr>
      <w:pStyle w:val="Header"/>
      <w:spacing w:line="140" w:lineRule="exact"/>
    </w:pPr>
  </w:p>
  <w:p w14:paraId="258AF553" w14:textId="77777777" w:rsidR="00B458E9" w:rsidRPr="00AC33A2" w:rsidRDefault="00B458E9"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BA6DE" w14:textId="43D03322" w:rsidR="00B458E9" w:rsidRPr="00ED2A8D" w:rsidRDefault="00733BEF" w:rsidP="00C716E5">
    <w:pPr>
      <w:pStyle w:val="Header"/>
    </w:pPr>
    <w:r>
      <w:rPr>
        <w:noProof/>
      </w:rPr>
      <w:pict w14:anchorId="41C87F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7" o:spid="_x0000_s2055" type="#_x0000_t136" style="position:absolute;margin-left:0;margin-top:0;width:589.9pt;height:69.4pt;rotation:315;z-index:-251604992;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B458E9">
      <w:rPr>
        <w:noProof/>
        <w:lang w:val="en-IE" w:eastAsia="en-IE"/>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EAD45D3" w14:textId="77777777" w:rsidR="00B458E9" w:rsidRPr="00ED2A8D" w:rsidRDefault="00B458E9" w:rsidP="00C716E5">
    <w:pPr>
      <w:pStyle w:val="Header"/>
    </w:pPr>
  </w:p>
  <w:p w14:paraId="385C8BD1" w14:textId="77777777" w:rsidR="00B458E9" w:rsidRDefault="00B458E9" w:rsidP="00C716E5">
    <w:pPr>
      <w:pStyle w:val="Header"/>
    </w:pPr>
  </w:p>
  <w:p w14:paraId="516C946F" w14:textId="77777777" w:rsidR="00B458E9" w:rsidRDefault="00B458E9" w:rsidP="00C716E5">
    <w:pPr>
      <w:pStyle w:val="Header"/>
    </w:pPr>
  </w:p>
  <w:p w14:paraId="4D87596A" w14:textId="77777777" w:rsidR="00B458E9" w:rsidRDefault="00B458E9" w:rsidP="00C716E5">
    <w:pPr>
      <w:pStyle w:val="Header"/>
    </w:pPr>
  </w:p>
  <w:p w14:paraId="5C7E1158" w14:textId="77777777" w:rsidR="00B458E9" w:rsidRPr="00441393" w:rsidRDefault="00B458E9" w:rsidP="00C716E5">
    <w:pPr>
      <w:pStyle w:val="Contents"/>
    </w:pPr>
    <w:r>
      <w:t>CONTENTS</w:t>
    </w:r>
  </w:p>
  <w:p w14:paraId="6B6C5500" w14:textId="77777777" w:rsidR="00B458E9" w:rsidRPr="00ED2A8D" w:rsidRDefault="00B458E9" w:rsidP="00C716E5">
    <w:pPr>
      <w:pStyle w:val="Header"/>
    </w:pPr>
  </w:p>
  <w:p w14:paraId="3605E0C1" w14:textId="77777777" w:rsidR="00B458E9" w:rsidRPr="00AC33A2" w:rsidRDefault="00B458E9" w:rsidP="00C716E5">
    <w:pPr>
      <w:pStyle w:val="Header"/>
      <w:spacing w:line="140" w:lineRule="exact"/>
    </w:pPr>
  </w:p>
  <w:p w14:paraId="1A8C1A6A" w14:textId="77777777" w:rsidR="00B458E9" w:rsidRDefault="00B458E9">
    <w:pPr>
      <w:pStyle w:val="Header"/>
    </w:pPr>
    <w:r>
      <w:rPr>
        <w:noProof/>
        <w:lang w:val="en-IE" w:eastAsia="en-IE"/>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9C37E91"/>
    <w:multiLevelType w:val="multilevel"/>
    <w:tmpl w:val="D018E91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67AB4D84"/>
    <w:multiLevelType w:val="multilevel"/>
    <w:tmpl w:val="BBB6BEB6"/>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3"/>
  </w:num>
  <w:num w:numId="4">
    <w:abstractNumId w:val="12"/>
  </w:num>
  <w:num w:numId="5">
    <w:abstractNumId w:val="10"/>
  </w:num>
  <w:num w:numId="6">
    <w:abstractNumId w:val="4"/>
  </w:num>
  <w:num w:numId="7">
    <w:abstractNumId w:val="9"/>
  </w:num>
  <w:num w:numId="8">
    <w:abstractNumId w:val="13"/>
  </w:num>
  <w:num w:numId="9">
    <w:abstractNumId w:val="2"/>
  </w:num>
  <w:num w:numId="10">
    <w:abstractNumId w:val="8"/>
  </w:num>
  <w:num w:numId="11">
    <w:abstractNumId w:val="11"/>
  </w:num>
  <w:num w:numId="12">
    <w:abstractNumId w:val="1"/>
  </w:num>
  <w:num w:numId="13">
    <w:abstractNumId w:val="15"/>
  </w:num>
  <w:num w:numId="14">
    <w:abstractNumId w:val="0"/>
  </w:num>
  <w:num w:numId="15">
    <w:abstractNumId w:val="20"/>
  </w:num>
  <w:num w:numId="16">
    <w:abstractNumId w:val="21"/>
  </w:num>
  <w:num w:numId="17">
    <w:abstractNumId w:val="7"/>
  </w:num>
  <w:num w:numId="18">
    <w:abstractNumId w:val="5"/>
  </w:num>
  <w:num w:numId="19">
    <w:abstractNumId w:val="22"/>
  </w:num>
  <w:num w:numId="20">
    <w:abstractNumId w:val="23"/>
  </w:num>
  <w:num w:numId="21">
    <w:abstractNumId w:val="14"/>
  </w:num>
  <w:num w:numId="22">
    <w:abstractNumId w:val="17"/>
  </w:num>
  <w:num w:numId="23">
    <w:abstractNumId w:val="19"/>
  </w:num>
  <w:num w:numId="24">
    <w:abstractNumId w:val="6"/>
  </w:num>
  <w:num w:numId="25">
    <w:abstractNumId w:val="1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AU"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5C5B"/>
    <w:rsid w:val="0001616D"/>
    <w:rsid w:val="00016839"/>
    <w:rsid w:val="000174F9"/>
    <w:rsid w:val="000249C2"/>
    <w:rsid w:val="000258F6"/>
    <w:rsid w:val="000379A7"/>
    <w:rsid w:val="00040EB8"/>
    <w:rsid w:val="0004482E"/>
    <w:rsid w:val="000463B8"/>
    <w:rsid w:val="00053AE9"/>
    <w:rsid w:val="00057B6D"/>
    <w:rsid w:val="00061A7B"/>
    <w:rsid w:val="0006269B"/>
    <w:rsid w:val="00063B55"/>
    <w:rsid w:val="0008654C"/>
    <w:rsid w:val="000904ED"/>
    <w:rsid w:val="00091545"/>
    <w:rsid w:val="000A27A8"/>
    <w:rsid w:val="000B2356"/>
    <w:rsid w:val="000C711B"/>
    <w:rsid w:val="000C7ED1"/>
    <w:rsid w:val="000D2431"/>
    <w:rsid w:val="000E3954"/>
    <w:rsid w:val="000E3E52"/>
    <w:rsid w:val="000F0F9F"/>
    <w:rsid w:val="000F3F43"/>
    <w:rsid w:val="000F5738"/>
    <w:rsid w:val="000F58ED"/>
    <w:rsid w:val="0011023D"/>
    <w:rsid w:val="00113D5B"/>
    <w:rsid w:val="00113F8F"/>
    <w:rsid w:val="001349DB"/>
    <w:rsid w:val="00135AEB"/>
    <w:rsid w:val="00136E58"/>
    <w:rsid w:val="001547F9"/>
    <w:rsid w:val="00157C4E"/>
    <w:rsid w:val="00161325"/>
    <w:rsid w:val="00167E9C"/>
    <w:rsid w:val="00173BA2"/>
    <w:rsid w:val="00174EF9"/>
    <w:rsid w:val="00180A79"/>
    <w:rsid w:val="00184427"/>
    <w:rsid w:val="001875B1"/>
    <w:rsid w:val="001B2A35"/>
    <w:rsid w:val="001B339A"/>
    <w:rsid w:val="001B4CE8"/>
    <w:rsid w:val="001C72B5"/>
    <w:rsid w:val="001D2E7A"/>
    <w:rsid w:val="001D3992"/>
    <w:rsid w:val="001D4A3E"/>
    <w:rsid w:val="001E1B9A"/>
    <w:rsid w:val="001E416D"/>
    <w:rsid w:val="001F209D"/>
    <w:rsid w:val="001F4EF8"/>
    <w:rsid w:val="001F5AB1"/>
    <w:rsid w:val="001F747C"/>
    <w:rsid w:val="00201337"/>
    <w:rsid w:val="002022EA"/>
    <w:rsid w:val="002044E9"/>
    <w:rsid w:val="00205B17"/>
    <w:rsid w:val="00205D9B"/>
    <w:rsid w:val="002204DA"/>
    <w:rsid w:val="0022371A"/>
    <w:rsid w:val="00237785"/>
    <w:rsid w:val="0024265A"/>
    <w:rsid w:val="00251FB9"/>
    <w:rsid w:val="002520AD"/>
    <w:rsid w:val="00254F5B"/>
    <w:rsid w:val="0025660A"/>
    <w:rsid w:val="00257DF8"/>
    <w:rsid w:val="00257E4A"/>
    <w:rsid w:val="0026038D"/>
    <w:rsid w:val="0027175D"/>
    <w:rsid w:val="0029793F"/>
    <w:rsid w:val="002A617C"/>
    <w:rsid w:val="002A71CF"/>
    <w:rsid w:val="002B3E9D"/>
    <w:rsid w:val="002C3A44"/>
    <w:rsid w:val="002C77F4"/>
    <w:rsid w:val="002D0869"/>
    <w:rsid w:val="002D78FE"/>
    <w:rsid w:val="002E4993"/>
    <w:rsid w:val="002E4F7A"/>
    <w:rsid w:val="002E5BAC"/>
    <w:rsid w:val="002E7635"/>
    <w:rsid w:val="002F213F"/>
    <w:rsid w:val="002F265A"/>
    <w:rsid w:val="0030413F"/>
    <w:rsid w:val="00305EFE"/>
    <w:rsid w:val="00313B4B"/>
    <w:rsid w:val="00313D85"/>
    <w:rsid w:val="00315CE3"/>
    <w:rsid w:val="0031629B"/>
    <w:rsid w:val="003251FE"/>
    <w:rsid w:val="003274DB"/>
    <w:rsid w:val="00327FBF"/>
    <w:rsid w:val="00332A7B"/>
    <w:rsid w:val="003343E0"/>
    <w:rsid w:val="003374D5"/>
    <w:rsid w:val="00340E2D"/>
    <w:rsid w:val="00345E37"/>
    <w:rsid w:val="00347F3E"/>
    <w:rsid w:val="00355DFA"/>
    <w:rsid w:val="003621C3"/>
    <w:rsid w:val="0036382D"/>
    <w:rsid w:val="00365CB4"/>
    <w:rsid w:val="0037743C"/>
    <w:rsid w:val="00380350"/>
    <w:rsid w:val="00380B4E"/>
    <w:rsid w:val="003816E4"/>
    <w:rsid w:val="0039131E"/>
    <w:rsid w:val="00393823"/>
    <w:rsid w:val="003A04A6"/>
    <w:rsid w:val="003A7759"/>
    <w:rsid w:val="003A7F6E"/>
    <w:rsid w:val="003B03EA"/>
    <w:rsid w:val="003C7C34"/>
    <w:rsid w:val="003D0F37"/>
    <w:rsid w:val="003D5150"/>
    <w:rsid w:val="003F1C3A"/>
    <w:rsid w:val="003F1F34"/>
    <w:rsid w:val="00417760"/>
    <w:rsid w:val="00432C05"/>
    <w:rsid w:val="00441393"/>
    <w:rsid w:val="00447CF0"/>
    <w:rsid w:val="00456F10"/>
    <w:rsid w:val="00465C89"/>
    <w:rsid w:val="00474746"/>
    <w:rsid w:val="00477D62"/>
    <w:rsid w:val="00492A8D"/>
    <w:rsid w:val="0049324B"/>
    <w:rsid w:val="004944C8"/>
    <w:rsid w:val="00495FB7"/>
    <w:rsid w:val="004A0EBF"/>
    <w:rsid w:val="004A4EC4"/>
    <w:rsid w:val="004E0BBB"/>
    <w:rsid w:val="004E1D57"/>
    <w:rsid w:val="004E2F16"/>
    <w:rsid w:val="004F6196"/>
    <w:rsid w:val="00503044"/>
    <w:rsid w:val="00506D7A"/>
    <w:rsid w:val="00523666"/>
    <w:rsid w:val="00525922"/>
    <w:rsid w:val="00526234"/>
    <w:rsid w:val="0053692E"/>
    <w:rsid w:val="00537512"/>
    <w:rsid w:val="005378A6"/>
    <w:rsid w:val="00557434"/>
    <w:rsid w:val="005805D2"/>
    <w:rsid w:val="005926A9"/>
    <w:rsid w:val="005936E1"/>
    <w:rsid w:val="0059411A"/>
    <w:rsid w:val="00595415"/>
    <w:rsid w:val="00597652"/>
    <w:rsid w:val="005A0703"/>
    <w:rsid w:val="005A080B"/>
    <w:rsid w:val="005B0088"/>
    <w:rsid w:val="005B12A5"/>
    <w:rsid w:val="005C161A"/>
    <w:rsid w:val="005C1BCB"/>
    <w:rsid w:val="005C2312"/>
    <w:rsid w:val="005C39CF"/>
    <w:rsid w:val="005C4735"/>
    <w:rsid w:val="005C5C63"/>
    <w:rsid w:val="005D03E9"/>
    <w:rsid w:val="005D1450"/>
    <w:rsid w:val="005D304B"/>
    <w:rsid w:val="005D6E5D"/>
    <w:rsid w:val="005E3989"/>
    <w:rsid w:val="005E4659"/>
    <w:rsid w:val="005E657A"/>
    <w:rsid w:val="005F1386"/>
    <w:rsid w:val="005F17C2"/>
    <w:rsid w:val="00604BF1"/>
    <w:rsid w:val="006127AC"/>
    <w:rsid w:val="006173EB"/>
    <w:rsid w:val="00633C9E"/>
    <w:rsid w:val="00634A78"/>
    <w:rsid w:val="00642025"/>
    <w:rsid w:val="00646E87"/>
    <w:rsid w:val="0065107F"/>
    <w:rsid w:val="006540CD"/>
    <w:rsid w:val="00661946"/>
    <w:rsid w:val="00666061"/>
    <w:rsid w:val="00667424"/>
    <w:rsid w:val="00667792"/>
    <w:rsid w:val="00671677"/>
    <w:rsid w:val="006750F2"/>
    <w:rsid w:val="006752D6"/>
    <w:rsid w:val="00675E02"/>
    <w:rsid w:val="0068553C"/>
    <w:rsid w:val="00685F34"/>
    <w:rsid w:val="00686D92"/>
    <w:rsid w:val="006874BE"/>
    <w:rsid w:val="00695656"/>
    <w:rsid w:val="006975A8"/>
    <w:rsid w:val="006A1012"/>
    <w:rsid w:val="006B0756"/>
    <w:rsid w:val="006C1376"/>
    <w:rsid w:val="006C48F9"/>
    <w:rsid w:val="006D7580"/>
    <w:rsid w:val="006E0E7D"/>
    <w:rsid w:val="006F1C14"/>
    <w:rsid w:val="00703A6A"/>
    <w:rsid w:val="00710C6B"/>
    <w:rsid w:val="00712D57"/>
    <w:rsid w:val="00715FA9"/>
    <w:rsid w:val="00721065"/>
    <w:rsid w:val="00722236"/>
    <w:rsid w:val="0072737A"/>
    <w:rsid w:val="00731DEE"/>
    <w:rsid w:val="00733BEF"/>
    <w:rsid w:val="00734BC6"/>
    <w:rsid w:val="00735649"/>
    <w:rsid w:val="00746F09"/>
    <w:rsid w:val="007541D3"/>
    <w:rsid w:val="007577D7"/>
    <w:rsid w:val="007715E8"/>
    <w:rsid w:val="00776004"/>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5895"/>
    <w:rsid w:val="007D77AB"/>
    <w:rsid w:val="007E28D0"/>
    <w:rsid w:val="007E30DF"/>
    <w:rsid w:val="007F43BF"/>
    <w:rsid w:val="007F7544"/>
    <w:rsid w:val="00800995"/>
    <w:rsid w:val="00801D52"/>
    <w:rsid w:val="008172F8"/>
    <w:rsid w:val="008275AC"/>
    <w:rsid w:val="008326B2"/>
    <w:rsid w:val="00846831"/>
    <w:rsid w:val="008617AC"/>
    <w:rsid w:val="00865532"/>
    <w:rsid w:val="00867686"/>
    <w:rsid w:val="008737D3"/>
    <w:rsid w:val="008747E0"/>
    <w:rsid w:val="00876841"/>
    <w:rsid w:val="00882B3C"/>
    <w:rsid w:val="0088783D"/>
    <w:rsid w:val="008972C3"/>
    <w:rsid w:val="008A49B8"/>
    <w:rsid w:val="008A677C"/>
    <w:rsid w:val="008C33B5"/>
    <w:rsid w:val="008C4958"/>
    <w:rsid w:val="008C6969"/>
    <w:rsid w:val="008D58EF"/>
    <w:rsid w:val="008E1F69"/>
    <w:rsid w:val="008E21B7"/>
    <w:rsid w:val="008E3818"/>
    <w:rsid w:val="008F38BB"/>
    <w:rsid w:val="008F57D8"/>
    <w:rsid w:val="00902834"/>
    <w:rsid w:val="009030EF"/>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282F"/>
    <w:rsid w:val="009C609E"/>
    <w:rsid w:val="009D1A78"/>
    <w:rsid w:val="009D26AB"/>
    <w:rsid w:val="009E16EC"/>
    <w:rsid w:val="009E433C"/>
    <w:rsid w:val="009E4A4D"/>
    <w:rsid w:val="009E6578"/>
    <w:rsid w:val="009F081F"/>
    <w:rsid w:val="00A06A3D"/>
    <w:rsid w:val="00A13E56"/>
    <w:rsid w:val="00A227BF"/>
    <w:rsid w:val="00A24838"/>
    <w:rsid w:val="00A2743E"/>
    <w:rsid w:val="00A30C33"/>
    <w:rsid w:val="00A33350"/>
    <w:rsid w:val="00A4308C"/>
    <w:rsid w:val="00A44836"/>
    <w:rsid w:val="00A524B5"/>
    <w:rsid w:val="00A52BC4"/>
    <w:rsid w:val="00A549B3"/>
    <w:rsid w:val="00A56184"/>
    <w:rsid w:val="00A72ED7"/>
    <w:rsid w:val="00A8083F"/>
    <w:rsid w:val="00A81E09"/>
    <w:rsid w:val="00A8208A"/>
    <w:rsid w:val="00A83163"/>
    <w:rsid w:val="00A90D86"/>
    <w:rsid w:val="00A91DBA"/>
    <w:rsid w:val="00A93FD1"/>
    <w:rsid w:val="00A97900"/>
    <w:rsid w:val="00AA1D7A"/>
    <w:rsid w:val="00AA3E01"/>
    <w:rsid w:val="00AB0BFA"/>
    <w:rsid w:val="00AB76B7"/>
    <w:rsid w:val="00AC33A2"/>
    <w:rsid w:val="00AE65F1"/>
    <w:rsid w:val="00AE6BB4"/>
    <w:rsid w:val="00AE74AD"/>
    <w:rsid w:val="00AF159C"/>
    <w:rsid w:val="00B01873"/>
    <w:rsid w:val="00B0284A"/>
    <w:rsid w:val="00B07717"/>
    <w:rsid w:val="00B101B9"/>
    <w:rsid w:val="00B108E4"/>
    <w:rsid w:val="00B17253"/>
    <w:rsid w:val="00B20E6C"/>
    <w:rsid w:val="00B2236E"/>
    <w:rsid w:val="00B2583D"/>
    <w:rsid w:val="00B31A41"/>
    <w:rsid w:val="00B40199"/>
    <w:rsid w:val="00B413F4"/>
    <w:rsid w:val="00B41473"/>
    <w:rsid w:val="00B458E9"/>
    <w:rsid w:val="00B502FF"/>
    <w:rsid w:val="00B5102D"/>
    <w:rsid w:val="00B643DF"/>
    <w:rsid w:val="00B65300"/>
    <w:rsid w:val="00B67422"/>
    <w:rsid w:val="00B70BD4"/>
    <w:rsid w:val="00B73463"/>
    <w:rsid w:val="00B90123"/>
    <w:rsid w:val="00B9016D"/>
    <w:rsid w:val="00B96584"/>
    <w:rsid w:val="00BA0F98"/>
    <w:rsid w:val="00BA1517"/>
    <w:rsid w:val="00BA67FD"/>
    <w:rsid w:val="00BA7C48"/>
    <w:rsid w:val="00BB1575"/>
    <w:rsid w:val="00BC251F"/>
    <w:rsid w:val="00BC27F6"/>
    <w:rsid w:val="00BC39F4"/>
    <w:rsid w:val="00BD1587"/>
    <w:rsid w:val="00BD7EE1"/>
    <w:rsid w:val="00BE3AC1"/>
    <w:rsid w:val="00BE5568"/>
    <w:rsid w:val="00BF1358"/>
    <w:rsid w:val="00BF3A3E"/>
    <w:rsid w:val="00BF565C"/>
    <w:rsid w:val="00C0106D"/>
    <w:rsid w:val="00C133BE"/>
    <w:rsid w:val="00C13635"/>
    <w:rsid w:val="00C222B4"/>
    <w:rsid w:val="00C262E4"/>
    <w:rsid w:val="00C33E20"/>
    <w:rsid w:val="00C35CF6"/>
    <w:rsid w:val="00C3725B"/>
    <w:rsid w:val="00C533EC"/>
    <w:rsid w:val="00C5470E"/>
    <w:rsid w:val="00C55EFB"/>
    <w:rsid w:val="00C56585"/>
    <w:rsid w:val="00C56B3F"/>
    <w:rsid w:val="00C716E5"/>
    <w:rsid w:val="00C773D9"/>
    <w:rsid w:val="00C80307"/>
    <w:rsid w:val="00C80ACE"/>
    <w:rsid w:val="00C80C26"/>
    <w:rsid w:val="00C81162"/>
    <w:rsid w:val="00C83666"/>
    <w:rsid w:val="00C870B5"/>
    <w:rsid w:val="00C907DF"/>
    <w:rsid w:val="00C91630"/>
    <w:rsid w:val="00C91D1A"/>
    <w:rsid w:val="00C9558A"/>
    <w:rsid w:val="00C966EB"/>
    <w:rsid w:val="00CA04B1"/>
    <w:rsid w:val="00CA2DFC"/>
    <w:rsid w:val="00CA4EC9"/>
    <w:rsid w:val="00CB03D4"/>
    <w:rsid w:val="00CB0617"/>
    <w:rsid w:val="00CC35EF"/>
    <w:rsid w:val="00CC47E7"/>
    <w:rsid w:val="00CC5048"/>
    <w:rsid w:val="00CC6246"/>
    <w:rsid w:val="00CE5E46"/>
    <w:rsid w:val="00CF49CC"/>
    <w:rsid w:val="00D04F0B"/>
    <w:rsid w:val="00D12181"/>
    <w:rsid w:val="00D1463A"/>
    <w:rsid w:val="00D32DDF"/>
    <w:rsid w:val="00D3700C"/>
    <w:rsid w:val="00D50CDC"/>
    <w:rsid w:val="00D638E0"/>
    <w:rsid w:val="00D653B1"/>
    <w:rsid w:val="00D74AE1"/>
    <w:rsid w:val="00D75D42"/>
    <w:rsid w:val="00D80B20"/>
    <w:rsid w:val="00D865A8"/>
    <w:rsid w:val="00D9012A"/>
    <w:rsid w:val="00D92C2D"/>
    <w:rsid w:val="00D9361E"/>
    <w:rsid w:val="00D93D7F"/>
    <w:rsid w:val="00D955AE"/>
    <w:rsid w:val="00DA17CD"/>
    <w:rsid w:val="00DA7E91"/>
    <w:rsid w:val="00DB25B3"/>
    <w:rsid w:val="00DC666A"/>
    <w:rsid w:val="00DE0893"/>
    <w:rsid w:val="00DE2814"/>
    <w:rsid w:val="00DE6796"/>
    <w:rsid w:val="00E01272"/>
    <w:rsid w:val="00E03067"/>
    <w:rsid w:val="00E03846"/>
    <w:rsid w:val="00E13DE1"/>
    <w:rsid w:val="00E16EB4"/>
    <w:rsid w:val="00E20A7D"/>
    <w:rsid w:val="00E21A27"/>
    <w:rsid w:val="00E26E31"/>
    <w:rsid w:val="00E27A2F"/>
    <w:rsid w:val="00E42A94"/>
    <w:rsid w:val="00E458BF"/>
    <w:rsid w:val="00E47202"/>
    <w:rsid w:val="00E54BFB"/>
    <w:rsid w:val="00E54CD7"/>
    <w:rsid w:val="00E66575"/>
    <w:rsid w:val="00E706E7"/>
    <w:rsid w:val="00E84229"/>
    <w:rsid w:val="00E84965"/>
    <w:rsid w:val="00E90E4E"/>
    <w:rsid w:val="00E9391E"/>
    <w:rsid w:val="00E94B85"/>
    <w:rsid w:val="00EA1052"/>
    <w:rsid w:val="00EA218F"/>
    <w:rsid w:val="00EA4F29"/>
    <w:rsid w:val="00EA5B27"/>
    <w:rsid w:val="00EA5BC6"/>
    <w:rsid w:val="00EA5F83"/>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2C4"/>
    <w:rsid w:val="00F01F0C"/>
    <w:rsid w:val="00F02A5A"/>
    <w:rsid w:val="00F11368"/>
    <w:rsid w:val="00F157E2"/>
    <w:rsid w:val="00F259E2"/>
    <w:rsid w:val="00F44093"/>
    <w:rsid w:val="00F527AC"/>
    <w:rsid w:val="00F61D83"/>
    <w:rsid w:val="00F65DD1"/>
    <w:rsid w:val="00F707B3"/>
    <w:rsid w:val="00F71135"/>
    <w:rsid w:val="00F74309"/>
    <w:rsid w:val="00F85DBA"/>
    <w:rsid w:val="00F90461"/>
    <w:rsid w:val="00F96E8A"/>
    <w:rsid w:val="00FA370D"/>
    <w:rsid w:val="00FB01EA"/>
    <w:rsid w:val="00FC378B"/>
    <w:rsid w:val="00FC3977"/>
    <w:rsid w:val="00FD1EE1"/>
    <w:rsid w:val="00FD2566"/>
    <w:rsid w:val="00FD2F16"/>
    <w:rsid w:val="00FD4767"/>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3B8212A"/>
  <w15:docId w15:val="{1594BF1A-BD40-4D1A-8557-91722FE79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qFormat="1"/>
    <w:lsdException w:name="heading 3" w:qFormat="1"/>
    <w:lsdException w:name="heading 4" w:semiHidden="1"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uiPriority w:val="99"/>
    <w:qFormat/>
    <w:rsid w:val="004F6196"/>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uiPriority w:val="99"/>
    <w:qFormat/>
    <w:rsid w:val="00B20E6C"/>
    <w:pPr>
      <w:keepNext/>
      <w:numPr>
        <w:ilvl w:val="2"/>
        <w:numId w:val="24"/>
      </w:numPr>
      <w:suppressAutoHyphens/>
      <w:spacing w:before="240" w:after="120" w:line="240" w:lineRule="auto"/>
      <w:jc w:val="both"/>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9"/>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9"/>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9"/>
    <w:rsid w:val="00B20E6C"/>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9"/>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uiPriority w:val="99"/>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uiPriority w:val="99"/>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customStyle="1" w:styleId="Figure">
    <w:name w:val="Figure_#"/>
    <w:basedOn w:val="Normal"/>
    <w:next w:val="Normal"/>
    <w:qFormat/>
    <w:rsid w:val="00715FA9"/>
    <w:pPr>
      <w:numPr>
        <w:numId w:val="23"/>
      </w:numPr>
      <w:spacing w:before="120" w:after="120" w:line="240" w:lineRule="auto"/>
      <w:jc w:val="center"/>
    </w:pPr>
    <w:rPr>
      <w:rFonts w:ascii="Arial" w:eastAsia="Times New Roman" w:hAnsi="Arial" w:cs="Calibri"/>
      <w:i/>
      <w:sz w:val="22"/>
      <w:szCs w:val="20"/>
      <w:lang w:eastAsia="en-GB"/>
    </w:rPr>
  </w:style>
  <w:style w:type="paragraph" w:customStyle="1" w:styleId="List1indent">
    <w:name w:val="List 1 indent"/>
    <w:basedOn w:val="Normal"/>
    <w:qFormat/>
    <w:rsid w:val="00715FA9"/>
    <w:pPr>
      <w:numPr>
        <w:ilvl w:val="1"/>
        <w:numId w:val="20"/>
      </w:numPr>
      <w:tabs>
        <w:tab w:val="clear" w:pos="993"/>
        <w:tab w:val="num" w:pos="1134"/>
      </w:tabs>
      <w:spacing w:after="120" w:line="240" w:lineRule="auto"/>
      <w:ind w:left="1134"/>
      <w:jc w:val="both"/>
    </w:pPr>
    <w:rPr>
      <w:rFonts w:ascii="Arial" w:eastAsia="Times New Roman" w:hAnsi="Arial" w:cs="Calibri"/>
      <w:sz w:val="22"/>
      <w:szCs w:val="20"/>
      <w:lang w:eastAsia="en-GB"/>
    </w:rPr>
  </w:style>
  <w:style w:type="paragraph" w:customStyle="1" w:styleId="List1indent2">
    <w:name w:val="List 1 indent 2"/>
    <w:basedOn w:val="Normal"/>
    <w:rsid w:val="00715FA9"/>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References">
    <w:name w:val="References"/>
    <w:basedOn w:val="Normal"/>
    <w:uiPriority w:val="99"/>
    <w:rsid w:val="00715FA9"/>
    <w:pPr>
      <w:tabs>
        <w:tab w:val="num" w:pos="567"/>
      </w:tabs>
      <w:spacing w:after="120" w:line="240" w:lineRule="auto"/>
      <w:ind w:left="567" w:hanging="567"/>
    </w:pPr>
    <w:rPr>
      <w:rFonts w:ascii="Arial" w:eastAsia="Times New Roman" w:hAnsi="Arial" w:cs="Times New Roman"/>
      <w:sz w:val="22"/>
      <w:szCs w:val="20"/>
    </w:rPr>
  </w:style>
  <w:style w:type="paragraph" w:customStyle="1" w:styleId="Table">
    <w:name w:val="Table_#"/>
    <w:basedOn w:val="Normal"/>
    <w:next w:val="Normal"/>
    <w:rsid w:val="00715FA9"/>
    <w:pPr>
      <w:numPr>
        <w:numId w:val="25"/>
      </w:numPr>
      <w:spacing w:before="120" w:after="120" w:line="240" w:lineRule="auto"/>
      <w:jc w:val="center"/>
    </w:pPr>
    <w:rPr>
      <w:rFonts w:ascii="Arial" w:eastAsia="Times New Roman" w:hAnsi="Arial" w:cs="Calibri"/>
      <w:i/>
      <w:sz w:val="22"/>
      <w:szCs w:val="20"/>
      <w:lang w:eastAsia="en-GB"/>
    </w:rPr>
  </w:style>
  <w:style w:type="paragraph" w:customStyle="1" w:styleId="AnnexHead1">
    <w:name w:val="Annex Head 1"/>
    <w:basedOn w:val="Normal"/>
    <w:next w:val="Normal"/>
    <w:uiPriority w:val="99"/>
    <w:rsid w:val="00715FA9"/>
    <w:pPr>
      <w:numPr>
        <w:numId w:val="21"/>
      </w:numPr>
      <w:spacing w:line="240" w:lineRule="auto"/>
    </w:pPr>
    <w:rPr>
      <w:rFonts w:ascii="Arial" w:eastAsia="Times New Roman" w:hAnsi="Arial" w:cs="Calibri"/>
      <w:b/>
      <w:caps/>
      <w:sz w:val="28"/>
      <w:lang w:eastAsia="en-GB"/>
    </w:rPr>
  </w:style>
  <w:style w:type="paragraph" w:customStyle="1" w:styleId="AnnexHead2">
    <w:name w:val="Annex Head 2"/>
    <w:basedOn w:val="Normal"/>
    <w:next w:val="Normal"/>
    <w:uiPriority w:val="99"/>
    <w:rsid w:val="00715FA9"/>
    <w:pPr>
      <w:numPr>
        <w:ilvl w:val="1"/>
        <w:numId w:val="21"/>
      </w:numPr>
      <w:spacing w:line="240" w:lineRule="auto"/>
    </w:pPr>
    <w:rPr>
      <w:rFonts w:ascii="Arial" w:eastAsia="Times New Roman" w:hAnsi="Arial" w:cs="Calibri"/>
      <w:b/>
      <w:sz w:val="22"/>
      <w:lang w:eastAsia="en-GB"/>
    </w:rPr>
  </w:style>
  <w:style w:type="paragraph" w:customStyle="1" w:styleId="AnnexHead3">
    <w:name w:val="Annex Head 3"/>
    <w:basedOn w:val="Normal"/>
    <w:next w:val="Normal"/>
    <w:uiPriority w:val="99"/>
    <w:rsid w:val="00715FA9"/>
    <w:pPr>
      <w:numPr>
        <w:ilvl w:val="2"/>
        <w:numId w:val="21"/>
      </w:numPr>
      <w:spacing w:line="240" w:lineRule="auto"/>
    </w:pPr>
    <w:rPr>
      <w:rFonts w:ascii="Arial" w:eastAsia="Times New Roman" w:hAnsi="Arial" w:cs="Calibri"/>
      <w:b/>
      <w:sz w:val="22"/>
      <w:lang w:eastAsia="en-GB"/>
    </w:rPr>
  </w:style>
  <w:style w:type="paragraph" w:customStyle="1" w:styleId="AnnexHead4">
    <w:name w:val="Annex Head 4"/>
    <w:basedOn w:val="Normal"/>
    <w:next w:val="Normal"/>
    <w:uiPriority w:val="99"/>
    <w:rsid w:val="00715FA9"/>
    <w:pPr>
      <w:numPr>
        <w:ilvl w:val="3"/>
        <w:numId w:val="21"/>
      </w:numPr>
      <w:spacing w:line="240" w:lineRule="auto"/>
    </w:pPr>
    <w:rPr>
      <w:rFonts w:ascii="Arial" w:eastAsia="Times New Roman" w:hAnsi="Arial" w:cs="Calibri"/>
      <w:sz w:val="22"/>
      <w:lang w:eastAsia="en-GB"/>
    </w:rPr>
  </w:style>
  <w:style w:type="paragraph" w:customStyle="1" w:styleId="List1indent1">
    <w:name w:val="List 1 indent 1"/>
    <w:basedOn w:val="Normal"/>
    <w:qFormat/>
    <w:rsid w:val="00715FA9"/>
    <w:pPr>
      <w:tabs>
        <w:tab w:val="num" w:pos="1134"/>
      </w:tabs>
      <w:spacing w:after="120" w:line="240" w:lineRule="auto"/>
      <w:ind w:left="1134" w:hanging="567"/>
      <w:jc w:val="both"/>
    </w:pPr>
    <w:rPr>
      <w:rFonts w:ascii="Arial" w:eastAsia="Calibri" w:hAnsi="Arial" w:cs="Arial"/>
      <w:sz w:val="22"/>
      <w:lang w:eastAsia="en-GB"/>
    </w:rPr>
  </w:style>
  <w:style w:type="paragraph" w:customStyle="1" w:styleId="Acronym">
    <w:name w:val="Acronym"/>
    <w:basedOn w:val="Normal"/>
    <w:qFormat/>
    <w:rsid w:val="00A8208A"/>
    <w:pPr>
      <w:spacing w:after="60"/>
      <w:ind w:left="1418" w:hanging="1418"/>
    </w:pPr>
    <w:rPr>
      <w:sz w:val="22"/>
    </w:rPr>
  </w:style>
  <w:style w:type="paragraph" w:styleId="Revision">
    <w:name w:val="Revision"/>
    <w:hidden/>
    <w:uiPriority w:val="99"/>
    <w:semiHidden/>
    <w:rsid w:val="00B458E9"/>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jpeg"/><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emf"/><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BA267-ECED-48F4-81CE-D326CA404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3747</Words>
  <Characters>21360</Characters>
  <Application>Microsoft Office Word</Application>
  <DocSecurity>0</DocSecurity>
  <Lines>178</Lines>
  <Paragraphs>50</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25057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4</cp:revision>
  <dcterms:created xsi:type="dcterms:W3CDTF">2017-02-24T13:34:00Z</dcterms:created>
  <dcterms:modified xsi:type="dcterms:W3CDTF">2017-02-24T19:31:00Z</dcterms:modified>
</cp:coreProperties>
</file>